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97B3D" w14:textId="780D99F9" w:rsidR="008647F8" w:rsidRPr="00F5621C" w:rsidRDefault="003C6C56" w:rsidP="00DD7A6A">
      <w:pPr>
        <w:pStyle w:val="Titre1"/>
        <w:numPr>
          <w:ilvl w:val="0"/>
          <w:numId w:val="0"/>
        </w:numPr>
        <w:rPr>
          <w:rFonts w:cs="Arial"/>
          <w:szCs w:val="22"/>
        </w:rPr>
      </w:pPr>
      <w:bookmarkStart w:id="0" w:name="_Toc201572871"/>
      <w:bookmarkStart w:id="1" w:name="_Toc201573010"/>
      <w:r w:rsidRPr="00F5621C">
        <w:rPr>
          <w:rFonts w:cs="Arial"/>
          <w:noProof/>
        </w:rPr>
        <w:drawing>
          <wp:anchor distT="0" distB="0" distL="114300" distR="114300" simplePos="0" relativeHeight="251660288" behindDoc="0" locked="0" layoutInCell="1" allowOverlap="1" wp14:anchorId="3CD8E296" wp14:editId="5602B162">
            <wp:simplePos x="0" y="0"/>
            <wp:positionH relativeFrom="page">
              <wp:posOffset>5239136</wp:posOffset>
            </wp:positionH>
            <wp:positionV relativeFrom="paragraph">
              <wp:posOffset>470</wp:posOffset>
            </wp:positionV>
            <wp:extent cx="1963420" cy="1106170"/>
            <wp:effectExtent l="0" t="0" r="0" b="0"/>
            <wp:wrapSquare wrapText="bothSides"/>
            <wp:docPr id="4" name="Image 4" descr="Rectorat de la Région académique Grand Est et de l'académ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ctorat de la Région académique Grand Est et de l'académi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420" cy="1106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7F8" w:rsidRPr="00F5621C">
        <w:rPr>
          <w:rFonts w:cs="Arial"/>
          <w:noProof/>
          <w:lang w:eastAsia="fr-FR"/>
        </w:rPr>
        <w:drawing>
          <wp:anchor distT="0" distB="0" distL="114300" distR="114300" simplePos="0" relativeHeight="251658240" behindDoc="0" locked="0" layoutInCell="1" allowOverlap="1" wp14:anchorId="44AD8519" wp14:editId="4FD7F5D6">
            <wp:simplePos x="0" y="0"/>
            <wp:positionH relativeFrom="column">
              <wp:posOffset>-635</wp:posOffset>
            </wp:positionH>
            <wp:positionV relativeFrom="paragraph">
              <wp:posOffset>0</wp:posOffset>
            </wp:positionV>
            <wp:extent cx="1295400" cy="1167130"/>
            <wp:effectExtent l="0" t="0" r="0" b="0"/>
            <wp:wrapTopAndBottom/>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ac:Users:xavier.hasendahl:Desktop:ELEMENTS TEMPLATES SIG:LOGOS:REPUBLIQUE_FRANCAISE:eps:Republique_Francaise_CMJN.ep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116713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p w14:paraId="03C9921B" w14:textId="77777777" w:rsidR="00C367A1" w:rsidRPr="00F5621C" w:rsidRDefault="00C367A1" w:rsidP="00C367A1">
      <w:pPr>
        <w:pStyle w:val="RedTitre1"/>
        <w:keepNext/>
        <w:jc w:val="left"/>
        <w:rPr>
          <w:rFonts w:cs="Arial"/>
          <w:noProof/>
          <w:lang w:eastAsia="fr-FR"/>
        </w:rPr>
      </w:pPr>
    </w:p>
    <w:p w14:paraId="66F6B919" w14:textId="77777777" w:rsidR="0087507C" w:rsidRPr="00F5621C" w:rsidRDefault="0087507C" w:rsidP="00C367A1">
      <w:pPr>
        <w:pStyle w:val="RedTitre1"/>
        <w:keepNext/>
        <w:rPr>
          <w:rFonts w:cs="Arial"/>
          <w:szCs w:val="22"/>
        </w:rPr>
      </w:pPr>
    </w:p>
    <w:p w14:paraId="2227E321" w14:textId="2E6F3F1C" w:rsidR="0087507C" w:rsidRPr="00F5621C" w:rsidRDefault="002A627F" w:rsidP="00D7058D">
      <w:pPr>
        <w:pStyle w:val="Standard"/>
        <w:jc w:val="center"/>
        <w:rPr>
          <w:rFonts w:cs="Arial"/>
          <w:b/>
          <w:bCs/>
          <w:color w:val="000000"/>
          <w:sz w:val="22"/>
          <w:szCs w:val="22"/>
          <w:u w:val="single"/>
        </w:rPr>
      </w:pPr>
      <w:r w:rsidRPr="00F5621C">
        <w:rPr>
          <w:rFonts w:cs="Arial"/>
          <w:color w:val="2F5496" w:themeColor="accent1" w:themeShade="BF"/>
          <w:sz w:val="22"/>
          <w:szCs w:val="22"/>
        </w:rPr>
        <w:t>Marché public de travaux</w:t>
      </w:r>
    </w:p>
    <w:p w14:paraId="6F4123CE" w14:textId="77777777" w:rsidR="00E059C1" w:rsidRPr="00F5621C" w:rsidRDefault="0065442E" w:rsidP="00B30F10">
      <w:pPr>
        <w:pStyle w:val="Standard"/>
        <w:rPr>
          <w:rFonts w:cs="Arial"/>
          <w:shd w:val="clear" w:color="auto" w:fill="C0C0C0"/>
        </w:rPr>
      </w:pPr>
      <w:r w:rsidRPr="00F5621C">
        <w:rPr>
          <w:rFonts w:cs="Arial"/>
          <w:color w:val="000000"/>
          <w:szCs w:val="20"/>
        </w:rPr>
        <w:tab/>
      </w:r>
      <w:r w:rsidR="005D3C08" w:rsidRPr="00F5621C">
        <w:rPr>
          <w:rFonts w:cs="Arial"/>
          <w:color w:val="000000"/>
          <w:szCs w:val="20"/>
        </w:rPr>
        <w:t xml:space="preserve"> </w:t>
      </w:r>
    </w:p>
    <w:p w14:paraId="3107863B" w14:textId="77777777" w:rsidR="00E059C1" w:rsidRPr="00F5621C" w:rsidRDefault="00E059C1" w:rsidP="00DD7A6A">
      <w:pPr>
        <w:pStyle w:val="TM1"/>
        <w:rPr>
          <w:rFonts w:ascii="Arial" w:hAnsi="Arial" w:cs="Arial"/>
        </w:rPr>
      </w:pPr>
    </w:p>
    <w:p w14:paraId="08B54A99" w14:textId="77777777" w:rsidR="00E059C1" w:rsidRPr="00F5621C" w:rsidRDefault="00E059C1" w:rsidP="00E059C1">
      <w:pPr>
        <w:pStyle w:val="Standard"/>
        <w:rPr>
          <w:rFonts w:cs="Arial"/>
          <w:szCs w:val="20"/>
        </w:rPr>
      </w:pPr>
    </w:p>
    <w:p w14:paraId="3DF8B160" w14:textId="77777777" w:rsidR="00D74F8E" w:rsidRDefault="00D74F8E" w:rsidP="00D74F8E">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ins w:id="2" w:author="Jerome Moutoucomarapoule" w:date="2025-07-22T18:32:00Z"/>
          <w:rFonts w:cs="Arial"/>
          <w:color w:val="2F5496" w:themeColor="accent1" w:themeShade="BF"/>
          <w:sz w:val="36"/>
          <w:szCs w:val="36"/>
          <w:shd w:val="clear" w:color="auto" w:fill="FFFFFF"/>
        </w:rPr>
      </w:pPr>
      <w:ins w:id="3" w:author="Jerome Moutoucomarapoule" w:date="2025-07-22T18:32:00Z">
        <w:r>
          <w:rPr>
            <w:rFonts w:cs="Arial"/>
            <w:color w:val="2F5496" w:themeColor="accent1" w:themeShade="BF"/>
            <w:sz w:val="36"/>
            <w:szCs w:val="36"/>
            <w:shd w:val="clear" w:color="auto" w:fill="FFFFFF"/>
          </w:rPr>
          <w:t xml:space="preserve">Projet d’implantation du service de l’école inclusive (SEI) </w:t>
        </w:r>
      </w:ins>
    </w:p>
    <w:p w14:paraId="08B973D7" w14:textId="77777777" w:rsidR="00D74F8E" w:rsidRPr="003D2D26" w:rsidRDefault="00D74F8E" w:rsidP="00D74F8E">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ins w:id="4" w:author="Jerome Moutoucomarapoule" w:date="2025-07-22T18:32:00Z"/>
          <w:rFonts w:cs="Arial"/>
          <w:color w:val="2F5496" w:themeColor="accent1" w:themeShade="BF"/>
          <w:sz w:val="36"/>
          <w:szCs w:val="36"/>
          <w:shd w:val="clear" w:color="auto" w:fill="FFFFFF"/>
        </w:rPr>
      </w:pPr>
      <w:ins w:id="5" w:author="Jerome Moutoucomarapoule" w:date="2025-07-22T18:32:00Z">
        <w:r>
          <w:rPr>
            <w:rFonts w:cs="Arial"/>
            <w:color w:val="2F5496" w:themeColor="accent1" w:themeShade="BF"/>
            <w:sz w:val="36"/>
            <w:szCs w:val="36"/>
            <w:shd w:val="clear" w:color="auto" w:fill="FFFFFF"/>
          </w:rPr>
          <w:t>Aménagement de locaux académiques à Colmar (68)</w:t>
        </w:r>
      </w:ins>
    </w:p>
    <w:p w14:paraId="4D9DA8EA" w14:textId="77777777" w:rsidR="00D74F8E" w:rsidRPr="002776B8" w:rsidRDefault="00D74F8E" w:rsidP="00D74F8E">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ins w:id="6" w:author="Jerome Moutoucomarapoule" w:date="2025-07-22T18:32:00Z"/>
          <w:rFonts w:ascii="Century Gothic" w:hAnsi="Century Gothic" w:cs="Arial"/>
          <w:color w:val="2F5496" w:themeColor="accent1" w:themeShade="BF"/>
          <w:sz w:val="36"/>
          <w:szCs w:val="36"/>
          <w:shd w:val="clear" w:color="auto" w:fill="FFFFFF"/>
        </w:rPr>
      </w:pPr>
      <w:commentRangeStart w:id="7"/>
      <w:ins w:id="8" w:author="Jerome Moutoucomarapoule" w:date="2025-07-22T18:32:00Z">
        <w:r w:rsidRPr="00D74F8E">
          <w:rPr>
            <w:rFonts w:ascii="Century Gothic" w:hAnsi="Century Gothic" w:cs="Arial"/>
            <w:color w:val="2F5496" w:themeColor="accent1" w:themeShade="BF"/>
            <w:sz w:val="36"/>
            <w:szCs w:val="36"/>
            <w:shd w:val="clear" w:color="auto" w:fill="FFFFFF"/>
            <w:rPrChange w:id="9" w:author="Jerome Moutoucomarapoule" w:date="2025-07-22T18:33:00Z">
              <w:rPr>
                <w:rFonts w:ascii="Century Gothic" w:hAnsi="Century Gothic" w:cs="Arial"/>
                <w:color w:val="2F5496" w:themeColor="accent1" w:themeShade="BF"/>
                <w:sz w:val="36"/>
                <w:szCs w:val="36"/>
                <w:highlight w:val="yellow"/>
                <w:shd w:val="clear" w:color="auto" w:fill="FFFFFF"/>
              </w:rPr>
            </w:rPrChange>
          </w:rPr>
          <w:t>Réf</w:t>
        </w:r>
        <w:commentRangeEnd w:id="7"/>
        <w:r w:rsidRPr="00D74F8E">
          <w:rPr>
            <w:rStyle w:val="Marquedecommentaire"/>
            <w:rFonts w:ascii="Century Gothic" w:eastAsiaTheme="minorHAnsi" w:hAnsi="Century Gothic" w:cs="Calibri"/>
            <w:b w:val="0"/>
            <w:color w:val="000000" w:themeColor="text1"/>
            <w:lang w:eastAsia="en-US"/>
          </w:rPr>
          <w:commentReference w:id="7"/>
        </w:r>
        <w:r w:rsidRPr="00D74F8E">
          <w:rPr>
            <w:rFonts w:ascii="Century Gothic" w:hAnsi="Century Gothic" w:cs="Arial"/>
            <w:color w:val="2F5496" w:themeColor="accent1" w:themeShade="BF"/>
            <w:sz w:val="36"/>
            <w:szCs w:val="36"/>
            <w:shd w:val="clear" w:color="auto" w:fill="FFFFFF"/>
            <w:rPrChange w:id="10" w:author="Jerome Moutoucomarapoule" w:date="2025-07-22T18:33:00Z">
              <w:rPr>
                <w:rFonts w:ascii="Century Gothic" w:hAnsi="Century Gothic" w:cs="Arial"/>
                <w:color w:val="2F5496" w:themeColor="accent1" w:themeShade="BF"/>
                <w:sz w:val="36"/>
                <w:szCs w:val="36"/>
                <w:highlight w:val="yellow"/>
                <w:shd w:val="clear" w:color="auto" w:fill="FFFFFF"/>
              </w:rPr>
            </w:rPrChange>
          </w:rPr>
          <w:t>. :</w:t>
        </w:r>
        <w:r w:rsidRPr="00D74F8E">
          <w:rPr>
            <w:rFonts w:ascii="Century Gothic" w:hAnsi="Century Gothic" w:cs="Arial"/>
            <w:color w:val="2F5496" w:themeColor="accent1" w:themeShade="BF"/>
            <w:sz w:val="36"/>
            <w:szCs w:val="36"/>
            <w:shd w:val="clear" w:color="auto" w:fill="FFFFFF"/>
          </w:rPr>
          <w:t xml:space="preserve"> 2025OPESEI68</w:t>
        </w:r>
      </w:ins>
    </w:p>
    <w:p w14:paraId="2DFB75CC" w14:textId="3C345048" w:rsidR="006D3103" w:rsidRPr="00F5621C" w:rsidDel="00D74F8E" w:rsidRDefault="002A627F" w:rsidP="00D7058D">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del w:id="11" w:author="Jerome Moutoucomarapoule" w:date="2025-07-22T18:32:00Z"/>
          <w:rFonts w:cs="Arial"/>
          <w:color w:val="2F5496" w:themeColor="accent1" w:themeShade="BF"/>
          <w:sz w:val="36"/>
          <w:szCs w:val="36"/>
          <w:shd w:val="clear" w:color="auto" w:fill="FFFFFF"/>
        </w:rPr>
      </w:pPr>
      <w:del w:id="12" w:author="Jerome Moutoucomarapoule" w:date="2025-07-22T18:32:00Z">
        <w:r w:rsidRPr="00F5621C" w:rsidDel="00D74F8E">
          <w:rPr>
            <w:rFonts w:cs="Arial"/>
            <w:color w:val="2F5496" w:themeColor="accent1" w:themeShade="BF"/>
            <w:sz w:val="36"/>
            <w:szCs w:val="36"/>
            <w:highlight w:val="yellow"/>
            <w:shd w:val="clear" w:color="auto" w:fill="FFFFFF"/>
          </w:rPr>
          <w:delText>OPE</w:delText>
        </w:r>
      </w:del>
    </w:p>
    <w:p w14:paraId="434FBD4C" w14:textId="5D7A5611" w:rsidR="002A627F" w:rsidRPr="00F5621C" w:rsidDel="00D74F8E" w:rsidRDefault="002A627F" w:rsidP="00D7058D">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del w:id="13" w:author="Jerome Moutoucomarapoule" w:date="2025-07-22T18:32:00Z"/>
          <w:rFonts w:cs="Arial"/>
          <w:color w:val="2F5496" w:themeColor="accent1" w:themeShade="BF"/>
          <w:sz w:val="36"/>
          <w:szCs w:val="36"/>
          <w:shd w:val="clear" w:color="auto" w:fill="FFFFFF"/>
        </w:rPr>
      </w:pPr>
      <w:del w:id="14" w:author="Jerome Moutoucomarapoule" w:date="2025-07-22T18:32:00Z">
        <w:r w:rsidRPr="00F5621C" w:rsidDel="00D74F8E">
          <w:rPr>
            <w:rFonts w:cs="Arial"/>
            <w:color w:val="2F5496" w:themeColor="accent1" w:themeShade="BF"/>
            <w:sz w:val="36"/>
            <w:szCs w:val="36"/>
            <w:highlight w:val="yellow"/>
            <w:shd w:val="clear" w:color="auto" w:fill="FFFFFF"/>
          </w:rPr>
          <w:delText>Réf. :</w:delText>
        </w:r>
        <w:r w:rsidRPr="00F5621C" w:rsidDel="00D74F8E">
          <w:rPr>
            <w:rFonts w:cs="Arial"/>
            <w:color w:val="2F5496" w:themeColor="accent1" w:themeShade="BF"/>
            <w:sz w:val="36"/>
            <w:szCs w:val="36"/>
            <w:shd w:val="clear" w:color="auto" w:fill="FFFFFF"/>
          </w:rPr>
          <w:delText xml:space="preserve"> </w:delText>
        </w:r>
      </w:del>
    </w:p>
    <w:p w14:paraId="22E2DF04" w14:textId="77777777" w:rsidR="006D3103" w:rsidRPr="00F5621C" w:rsidRDefault="006D3103">
      <w:pPr>
        <w:pStyle w:val="Standard"/>
        <w:rPr>
          <w:rFonts w:cs="Arial"/>
          <w:szCs w:val="20"/>
        </w:rPr>
      </w:pPr>
    </w:p>
    <w:p w14:paraId="74925000" w14:textId="0B2DEE77" w:rsidR="00D7058D" w:rsidRPr="00F5621C" w:rsidRDefault="002A627F" w:rsidP="00D7058D">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color w:val="2F5496" w:themeColor="accent1" w:themeShade="BF"/>
          <w:sz w:val="28"/>
          <w:szCs w:val="28"/>
        </w:rPr>
      </w:pPr>
      <w:r w:rsidRPr="00F5621C">
        <w:rPr>
          <w:rFonts w:cs="Arial"/>
          <w:color w:val="2F5496" w:themeColor="accent1" w:themeShade="BF"/>
          <w:sz w:val="28"/>
          <w:szCs w:val="28"/>
        </w:rPr>
        <w:t>Bordereau de réponse</w:t>
      </w:r>
    </w:p>
    <w:p w14:paraId="7C21F57D" w14:textId="4DB7B729" w:rsidR="002A627F" w:rsidRPr="00F5621C" w:rsidRDefault="00145975" w:rsidP="00D7058D">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b/>
          <w:bCs/>
          <w:color w:val="2F5496" w:themeColor="accent1" w:themeShade="BF"/>
          <w:sz w:val="28"/>
          <w:szCs w:val="28"/>
        </w:rPr>
      </w:pPr>
      <w:r w:rsidRPr="00F5621C">
        <w:rPr>
          <w:rFonts w:cs="Arial"/>
          <w:b/>
          <w:bCs/>
          <w:color w:val="2F5496" w:themeColor="accent1" w:themeShade="BF"/>
          <w:sz w:val="28"/>
          <w:szCs w:val="28"/>
        </w:rPr>
        <w:t>CANDIDATURE</w:t>
      </w:r>
    </w:p>
    <w:p w14:paraId="63979343" w14:textId="77777777" w:rsidR="0065442E" w:rsidRPr="00F5621C" w:rsidRDefault="0065442E" w:rsidP="00D7058D">
      <w:pPr>
        <w:pStyle w:val="Standard"/>
        <w:tabs>
          <w:tab w:val="left" w:pos="3600"/>
        </w:tabs>
        <w:jc w:val="center"/>
        <w:rPr>
          <w:rFonts w:cs="Arial"/>
          <w:color w:val="000000"/>
          <w:szCs w:val="20"/>
        </w:rPr>
      </w:pPr>
    </w:p>
    <w:p w14:paraId="48F94F86" w14:textId="77777777" w:rsidR="006D3103" w:rsidRPr="00F5621C" w:rsidRDefault="006D3103">
      <w:pPr>
        <w:pStyle w:val="Standard"/>
        <w:tabs>
          <w:tab w:val="left" w:pos="3600"/>
        </w:tabs>
        <w:rPr>
          <w:rFonts w:cs="Arial"/>
          <w:b/>
          <w:color w:val="000000"/>
          <w:szCs w:val="20"/>
          <w:u w:val="single"/>
        </w:rPr>
      </w:pPr>
    </w:p>
    <w:p w14:paraId="1F6CADE2" w14:textId="77777777" w:rsidR="00D7058D" w:rsidRPr="00F5621C" w:rsidRDefault="00D7058D">
      <w:pPr>
        <w:pStyle w:val="Standard"/>
        <w:tabs>
          <w:tab w:val="left" w:pos="3600"/>
        </w:tabs>
        <w:rPr>
          <w:rFonts w:cs="Arial"/>
          <w:b/>
          <w:color w:val="000000"/>
          <w:szCs w:val="20"/>
          <w:u w:val="single"/>
        </w:rPr>
      </w:pPr>
    </w:p>
    <w:p w14:paraId="275787A7" w14:textId="77777777" w:rsidR="00D7058D" w:rsidRPr="00F5621C" w:rsidRDefault="00D7058D">
      <w:pPr>
        <w:pStyle w:val="Standard"/>
        <w:tabs>
          <w:tab w:val="left" w:pos="3600"/>
        </w:tabs>
        <w:rPr>
          <w:rFonts w:cs="Arial"/>
          <w:b/>
          <w:color w:val="000000"/>
          <w:szCs w:val="20"/>
          <w:u w:val="single"/>
        </w:rPr>
      </w:pPr>
    </w:p>
    <w:p w14:paraId="2DCB7F2A" w14:textId="77777777" w:rsidR="001711F3" w:rsidRPr="00F5621C" w:rsidRDefault="001711F3" w:rsidP="0065442E">
      <w:pPr>
        <w:pStyle w:val="Standard"/>
        <w:tabs>
          <w:tab w:val="left" w:pos="3600"/>
        </w:tabs>
        <w:ind w:left="3600" w:hanging="3600"/>
        <w:jc w:val="center"/>
        <w:rPr>
          <w:rFonts w:cs="Arial"/>
          <w:b/>
          <w:bCs/>
          <w:color w:val="2F5496" w:themeColor="accent1" w:themeShade="BF"/>
          <w:szCs w:val="20"/>
        </w:rPr>
      </w:pPr>
    </w:p>
    <w:p w14:paraId="72DA48B2" w14:textId="77777777" w:rsidR="001711F3" w:rsidRPr="00F5621C" w:rsidRDefault="001711F3" w:rsidP="0065442E">
      <w:pPr>
        <w:pStyle w:val="Standard"/>
        <w:tabs>
          <w:tab w:val="left" w:pos="3600"/>
        </w:tabs>
        <w:ind w:left="3600" w:hanging="3600"/>
        <w:jc w:val="center"/>
        <w:rPr>
          <w:rFonts w:cs="Arial"/>
          <w:b/>
          <w:bCs/>
          <w:color w:val="2F5496" w:themeColor="accent1" w:themeShade="BF"/>
          <w:szCs w:val="20"/>
        </w:rPr>
      </w:pPr>
    </w:p>
    <w:p w14:paraId="3B23B7B8" w14:textId="207C9365" w:rsidR="00C40D57" w:rsidRPr="00F5621C" w:rsidRDefault="00C40D57">
      <w:pPr>
        <w:widowControl w:val="0"/>
        <w:spacing w:before="0"/>
        <w:jc w:val="left"/>
        <w:rPr>
          <w:rFonts w:cs="Arial"/>
          <w:sz w:val="18"/>
        </w:rPr>
      </w:pPr>
      <w:r w:rsidRPr="00F5621C">
        <w:rPr>
          <w:rFonts w:cs="Arial"/>
        </w:rPr>
        <w:br w:type="page"/>
      </w:r>
    </w:p>
    <w:p w14:paraId="662F591D" w14:textId="77777777" w:rsidR="001711F3" w:rsidRPr="00F5621C" w:rsidRDefault="001711F3" w:rsidP="00383B3F">
      <w:pPr>
        <w:pStyle w:val="TM2"/>
        <w:rPr>
          <w:rFonts w:cs="Arial"/>
        </w:rPr>
      </w:pPr>
    </w:p>
    <w:sdt>
      <w:sdtPr>
        <w:rPr>
          <w:rFonts w:ascii="Arial" w:eastAsia="Andale Sans UI" w:hAnsi="Arial" w:cs="Arial"/>
          <w:color w:val="auto"/>
          <w:sz w:val="20"/>
          <w:szCs w:val="24"/>
          <w:lang w:eastAsia="ja-JP" w:bidi="fa-IR"/>
        </w:rPr>
        <w:id w:val="-2075111425"/>
        <w:docPartObj>
          <w:docPartGallery w:val="Table of Contents"/>
          <w:docPartUnique/>
        </w:docPartObj>
      </w:sdtPr>
      <w:sdtEndPr>
        <w:rPr>
          <w:b/>
          <w:bCs/>
        </w:rPr>
      </w:sdtEndPr>
      <w:sdtContent>
        <w:p w14:paraId="07992FB4" w14:textId="19E004E5" w:rsidR="00C40D57" w:rsidRPr="00F5621C" w:rsidRDefault="00C40D57">
          <w:pPr>
            <w:pStyle w:val="En-ttedetabledesmatires"/>
            <w:rPr>
              <w:rFonts w:ascii="Arial" w:hAnsi="Arial" w:cs="Arial"/>
            </w:rPr>
          </w:pPr>
          <w:r w:rsidRPr="00F5621C">
            <w:rPr>
              <w:rFonts w:ascii="Arial" w:hAnsi="Arial" w:cs="Arial"/>
            </w:rPr>
            <w:t>Table des matières</w:t>
          </w:r>
        </w:p>
        <w:p w14:paraId="5203A26C" w14:textId="4A17C309" w:rsidR="00C40D57" w:rsidRPr="00F5621C" w:rsidRDefault="00C40D57">
          <w:pPr>
            <w:pStyle w:val="TM1"/>
            <w:rPr>
              <w:rFonts w:ascii="Arial" w:eastAsiaTheme="minorEastAsia" w:hAnsi="Arial" w:cs="Arial"/>
              <w:b w:val="0"/>
              <w:smallCaps w:val="0"/>
              <w:noProof/>
              <w:sz w:val="22"/>
              <w:szCs w:val="22"/>
              <w:lang w:eastAsia="fr-FR" w:bidi="ar-SA"/>
            </w:rPr>
          </w:pPr>
          <w:r w:rsidRPr="00F5621C">
            <w:rPr>
              <w:rFonts w:ascii="Arial" w:hAnsi="Arial" w:cs="Arial"/>
            </w:rPr>
            <w:fldChar w:fldCharType="begin"/>
          </w:r>
          <w:r w:rsidRPr="00F5621C">
            <w:rPr>
              <w:rFonts w:ascii="Arial" w:hAnsi="Arial" w:cs="Arial"/>
            </w:rPr>
            <w:instrText xml:space="preserve"> TOC \o "1-3" \h \z \u </w:instrText>
          </w:r>
          <w:r w:rsidRPr="00F5621C">
            <w:rPr>
              <w:rFonts w:ascii="Arial" w:hAnsi="Arial" w:cs="Arial"/>
            </w:rPr>
            <w:fldChar w:fldCharType="separate"/>
          </w:r>
          <w:hyperlink w:anchor="_Toc201573010" w:history="1">
            <w:r w:rsidRPr="00F5621C">
              <w:rPr>
                <w:rFonts w:ascii="Arial" w:hAnsi="Arial" w:cs="Arial"/>
                <w:noProof/>
                <w:webHidden/>
              </w:rPr>
              <w:tab/>
            </w:r>
            <w:r w:rsidRPr="00F5621C">
              <w:rPr>
                <w:rFonts w:ascii="Arial" w:hAnsi="Arial" w:cs="Arial"/>
                <w:noProof/>
                <w:webHidden/>
              </w:rPr>
              <w:fldChar w:fldCharType="begin"/>
            </w:r>
            <w:r w:rsidRPr="00F5621C">
              <w:rPr>
                <w:rFonts w:ascii="Arial" w:hAnsi="Arial" w:cs="Arial"/>
                <w:noProof/>
                <w:webHidden/>
              </w:rPr>
              <w:instrText xml:space="preserve"> PAGEREF _Toc201573010 \h </w:instrText>
            </w:r>
            <w:r w:rsidRPr="00F5621C">
              <w:rPr>
                <w:rFonts w:ascii="Arial" w:hAnsi="Arial" w:cs="Arial"/>
                <w:noProof/>
                <w:webHidden/>
              </w:rPr>
            </w:r>
            <w:r w:rsidRPr="00F5621C">
              <w:rPr>
                <w:rFonts w:ascii="Arial" w:hAnsi="Arial" w:cs="Arial"/>
                <w:noProof/>
                <w:webHidden/>
              </w:rPr>
              <w:fldChar w:fldCharType="separate"/>
            </w:r>
            <w:r w:rsidR="003631BD">
              <w:rPr>
                <w:rFonts w:ascii="Arial" w:hAnsi="Arial" w:cs="Arial"/>
                <w:noProof/>
                <w:webHidden/>
              </w:rPr>
              <w:t>1</w:t>
            </w:r>
            <w:r w:rsidRPr="00F5621C">
              <w:rPr>
                <w:rFonts w:ascii="Arial" w:hAnsi="Arial" w:cs="Arial"/>
                <w:noProof/>
                <w:webHidden/>
              </w:rPr>
              <w:fldChar w:fldCharType="end"/>
            </w:r>
          </w:hyperlink>
        </w:p>
        <w:p w14:paraId="707AD788" w14:textId="4B1CF29D" w:rsidR="00C40D57" w:rsidRPr="00F5621C" w:rsidRDefault="003631BD">
          <w:pPr>
            <w:pStyle w:val="TM1"/>
            <w:tabs>
              <w:tab w:val="left" w:pos="567"/>
            </w:tabs>
            <w:rPr>
              <w:rFonts w:ascii="Arial" w:eastAsiaTheme="minorEastAsia" w:hAnsi="Arial" w:cs="Arial"/>
              <w:b w:val="0"/>
              <w:smallCaps w:val="0"/>
              <w:noProof/>
              <w:sz w:val="22"/>
              <w:szCs w:val="22"/>
              <w:lang w:eastAsia="fr-FR" w:bidi="ar-SA"/>
            </w:rPr>
          </w:pPr>
          <w:hyperlink w:anchor="_Toc201573011" w:history="1">
            <w:r w:rsidR="00C40D57" w:rsidRPr="00F5621C">
              <w:rPr>
                <w:rStyle w:val="Lienhypertexte"/>
                <w:rFonts w:ascii="Arial" w:hAnsi="Arial" w:cs="Arial"/>
                <w:noProof/>
              </w:rPr>
              <w:t>1.</w:t>
            </w:r>
            <w:r w:rsidR="00C40D57" w:rsidRPr="00F5621C">
              <w:rPr>
                <w:rFonts w:ascii="Arial" w:eastAsiaTheme="minorEastAsia" w:hAnsi="Arial" w:cs="Arial"/>
                <w:b w:val="0"/>
                <w:smallCaps w:val="0"/>
                <w:noProof/>
                <w:sz w:val="22"/>
                <w:szCs w:val="22"/>
                <w:lang w:eastAsia="fr-FR" w:bidi="ar-SA"/>
              </w:rPr>
              <w:tab/>
            </w:r>
            <w:r w:rsidR="00C40D57" w:rsidRPr="00F5621C">
              <w:rPr>
                <w:rStyle w:val="Lienhypertexte"/>
                <w:rFonts w:ascii="Arial" w:hAnsi="Arial" w:cs="Arial"/>
                <w:noProof/>
              </w:rPr>
              <w:t>Présentation du bordereau</w:t>
            </w:r>
            <w:r w:rsidR="00C40D57" w:rsidRPr="00F5621C">
              <w:rPr>
                <w:rFonts w:ascii="Arial" w:hAnsi="Arial" w:cs="Arial"/>
                <w:noProof/>
                <w:webHidden/>
              </w:rPr>
              <w:tab/>
            </w:r>
            <w:r w:rsidR="00C40D57" w:rsidRPr="00F5621C">
              <w:rPr>
                <w:rFonts w:ascii="Arial" w:hAnsi="Arial" w:cs="Arial"/>
                <w:noProof/>
                <w:webHidden/>
              </w:rPr>
              <w:fldChar w:fldCharType="begin"/>
            </w:r>
            <w:r w:rsidR="00C40D57" w:rsidRPr="00F5621C">
              <w:rPr>
                <w:rFonts w:ascii="Arial" w:hAnsi="Arial" w:cs="Arial"/>
                <w:noProof/>
                <w:webHidden/>
              </w:rPr>
              <w:instrText xml:space="preserve"> PAGEREF _Toc201573011 \h </w:instrText>
            </w:r>
            <w:r w:rsidR="00C40D57" w:rsidRPr="00F5621C">
              <w:rPr>
                <w:rFonts w:ascii="Arial" w:hAnsi="Arial" w:cs="Arial"/>
                <w:noProof/>
                <w:webHidden/>
              </w:rPr>
            </w:r>
            <w:r w:rsidR="00C40D57" w:rsidRPr="00F5621C">
              <w:rPr>
                <w:rFonts w:ascii="Arial" w:hAnsi="Arial" w:cs="Arial"/>
                <w:noProof/>
                <w:webHidden/>
              </w:rPr>
              <w:fldChar w:fldCharType="separate"/>
            </w:r>
            <w:r>
              <w:rPr>
                <w:rFonts w:ascii="Arial" w:hAnsi="Arial" w:cs="Arial"/>
                <w:noProof/>
                <w:webHidden/>
              </w:rPr>
              <w:t>3</w:t>
            </w:r>
            <w:r w:rsidR="00C40D57" w:rsidRPr="00F5621C">
              <w:rPr>
                <w:rFonts w:ascii="Arial" w:hAnsi="Arial" w:cs="Arial"/>
                <w:noProof/>
                <w:webHidden/>
              </w:rPr>
              <w:fldChar w:fldCharType="end"/>
            </w:r>
          </w:hyperlink>
        </w:p>
        <w:p w14:paraId="33AB757E" w14:textId="46426B71" w:rsidR="00C40D57" w:rsidRPr="00F5621C" w:rsidRDefault="003631BD">
          <w:pPr>
            <w:pStyle w:val="TM2"/>
            <w:tabs>
              <w:tab w:val="left" w:pos="567"/>
            </w:tabs>
            <w:rPr>
              <w:rFonts w:eastAsiaTheme="minorEastAsia" w:cs="Arial"/>
              <w:noProof/>
              <w:sz w:val="22"/>
              <w:szCs w:val="22"/>
              <w:lang w:eastAsia="fr-FR" w:bidi="ar-SA"/>
            </w:rPr>
          </w:pPr>
          <w:hyperlink w:anchor="_Toc201573012" w:history="1">
            <w:r w:rsidR="00C40D57" w:rsidRPr="00F5621C">
              <w:rPr>
                <w:rStyle w:val="Lienhypertexte"/>
                <w:rFonts w:cs="Arial"/>
                <w:noProof/>
              </w:rPr>
              <w:t>1.1</w:t>
            </w:r>
            <w:r w:rsidR="00C40D57" w:rsidRPr="00F5621C">
              <w:rPr>
                <w:rFonts w:eastAsiaTheme="minorEastAsia" w:cs="Arial"/>
                <w:noProof/>
                <w:sz w:val="22"/>
                <w:szCs w:val="22"/>
                <w:lang w:eastAsia="fr-FR" w:bidi="ar-SA"/>
              </w:rPr>
              <w:tab/>
            </w:r>
            <w:r w:rsidR="00C40D57" w:rsidRPr="00F5621C">
              <w:rPr>
                <w:rStyle w:val="Lienhypertexte"/>
                <w:rFonts w:cs="Arial"/>
                <w:noProof/>
              </w:rPr>
              <w:t>Pièces administratives de la candidature</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_Toc201573012 \h </w:instrText>
            </w:r>
            <w:r w:rsidR="00C40D57" w:rsidRPr="00F5621C">
              <w:rPr>
                <w:rFonts w:cs="Arial"/>
                <w:noProof/>
                <w:webHidden/>
              </w:rPr>
            </w:r>
            <w:r w:rsidR="00C40D57" w:rsidRPr="00F5621C">
              <w:rPr>
                <w:rFonts w:cs="Arial"/>
                <w:noProof/>
                <w:webHidden/>
              </w:rPr>
              <w:fldChar w:fldCharType="separate"/>
            </w:r>
            <w:r>
              <w:rPr>
                <w:rFonts w:cs="Arial"/>
                <w:noProof/>
                <w:webHidden/>
              </w:rPr>
              <w:t>3</w:t>
            </w:r>
            <w:r w:rsidR="00C40D57" w:rsidRPr="00F5621C">
              <w:rPr>
                <w:rFonts w:cs="Arial"/>
                <w:noProof/>
                <w:webHidden/>
              </w:rPr>
              <w:fldChar w:fldCharType="end"/>
            </w:r>
          </w:hyperlink>
        </w:p>
        <w:p w14:paraId="53C72AA1" w14:textId="6737BA1F" w:rsidR="00C40D57" w:rsidRPr="00F5621C" w:rsidRDefault="003631BD">
          <w:pPr>
            <w:pStyle w:val="TM2"/>
            <w:tabs>
              <w:tab w:val="left" w:pos="567"/>
            </w:tabs>
            <w:rPr>
              <w:rFonts w:eastAsiaTheme="minorEastAsia" w:cs="Arial"/>
              <w:noProof/>
              <w:sz w:val="22"/>
              <w:szCs w:val="22"/>
              <w:lang w:eastAsia="fr-FR" w:bidi="ar-SA"/>
            </w:rPr>
          </w:pPr>
          <w:hyperlink w:anchor="_Toc201573013" w:history="1">
            <w:r w:rsidR="00C40D57" w:rsidRPr="00F5621C">
              <w:rPr>
                <w:rStyle w:val="Lienhypertexte"/>
                <w:rFonts w:cs="Arial"/>
                <w:noProof/>
              </w:rPr>
              <w:t>1.2</w:t>
            </w:r>
            <w:r w:rsidR="00C40D57" w:rsidRPr="00F5621C">
              <w:rPr>
                <w:rFonts w:eastAsiaTheme="minorEastAsia" w:cs="Arial"/>
                <w:noProof/>
                <w:sz w:val="22"/>
                <w:szCs w:val="22"/>
                <w:lang w:eastAsia="fr-FR" w:bidi="ar-SA"/>
              </w:rPr>
              <w:tab/>
            </w:r>
            <w:r w:rsidR="00C40D57" w:rsidRPr="00F5621C">
              <w:rPr>
                <w:rStyle w:val="Lienhypertexte"/>
                <w:rFonts w:cs="Arial"/>
                <w:noProof/>
              </w:rPr>
              <w:t>Pièces exigées par l’attributaire du marché</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_Toc201573013 \h </w:instrText>
            </w:r>
            <w:r w:rsidR="00C40D57" w:rsidRPr="00F5621C">
              <w:rPr>
                <w:rFonts w:cs="Arial"/>
                <w:noProof/>
                <w:webHidden/>
              </w:rPr>
            </w:r>
            <w:r w:rsidR="00C40D57" w:rsidRPr="00F5621C">
              <w:rPr>
                <w:rFonts w:cs="Arial"/>
                <w:noProof/>
                <w:webHidden/>
              </w:rPr>
              <w:fldChar w:fldCharType="separate"/>
            </w:r>
            <w:r>
              <w:rPr>
                <w:rFonts w:cs="Arial"/>
                <w:noProof/>
                <w:webHidden/>
              </w:rPr>
              <w:t>3</w:t>
            </w:r>
            <w:r w:rsidR="00C40D57" w:rsidRPr="00F5621C">
              <w:rPr>
                <w:rFonts w:cs="Arial"/>
                <w:noProof/>
                <w:webHidden/>
              </w:rPr>
              <w:fldChar w:fldCharType="end"/>
            </w:r>
          </w:hyperlink>
        </w:p>
        <w:p w14:paraId="1ABB43BF" w14:textId="00FF459A" w:rsidR="00C40D57" w:rsidRPr="00F5621C" w:rsidRDefault="003631BD">
          <w:pPr>
            <w:pStyle w:val="TM2"/>
            <w:tabs>
              <w:tab w:val="left" w:pos="567"/>
            </w:tabs>
            <w:rPr>
              <w:rFonts w:eastAsiaTheme="minorEastAsia" w:cs="Arial"/>
              <w:noProof/>
              <w:sz w:val="22"/>
              <w:szCs w:val="22"/>
              <w:lang w:eastAsia="fr-FR" w:bidi="ar-SA"/>
            </w:rPr>
          </w:pPr>
          <w:hyperlink w:anchor="_Toc201573014" w:history="1">
            <w:r w:rsidR="00C40D57" w:rsidRPr="00F5621C">
              <w:rPr>
                <w:rStyle w:val="Lienhypertexte"/>
                <w:rFonts w:cs="Arial"/>
                <w:noProof/>
              </w:rPr>
              <w:t>1.3</w:t>
            </w:r>
            <w:r w:rsidR="00C40D57" w:rsidRPr="00F5621C">
              <w:rPr>
                <w:rFonts w:eastAsiaTheme="minorEastAsia" w:cs="Arial"/>
                <w:noProof/>
                <w:sz w:val="22"/>
                <w:szCs w:val="22"/>
                <w:lang w:eastAsia="fr-FR" w:bidi="ar-SA"/>
              </w:rPr>
              <w:tab/>
            </w:r>
            <w:r w:rsidR="00C40D57" w:rsidRPr="00F5621C">
              <w:rPr>
                <w:rStyle w:val="Lienhypertexte"/>
                <w:rFonts w:cs="Arial"/>
                <w:noProof/>
              </w:rPr>
              <w:t>Pièces permettant d’apprécier les capacités techniques et professionnelles du candidat</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_Toc201573014 \h </w:instrText>
            </w:r>
            <w:r w:rsidR="00C40D57" w:rsidRPr="00F5621C">
              <w:rPr>
                <w:rFonts w:cs="Arial"/>
                <w:noProof/>
                <w:webHidden/>
              </w:rPr>
            </w:r>
            <w:r w:rsidR="00C40D57" w:rsidRPr="00F5621C">
              <w:rPr>
                <w:rFonts w:cs="Arial"/>
                <w:noProof/>
                <w:webHidden/>
              </w:rPr>
              <w:fldChar w:fldCharType="separate"/>
            </w:r>
            <w:r>
              <w:rPr>
                <w:rFonts w:cs="Arial"/>
                <w:noProof/>
                <w:webHidden/>
              </w:rPr>
              <w:t>4</w:t>
            </w:r>
            <w:r w:rsidR="00C40D57" w:rsidRPr="00F5621C">
              <w:rPr>
                <w:rFonts w:cs="Arial"/>
                <w:noProof/>
                <w:webHidden/>
              </w:rPr>
              <w:fldChar w:fldCharType="end"/>
            </w:r>
          </w:hyperlink>
        </w:p>
        <w:p w14:paraId="1D22C763" w14:textId="7DEDD0F5" w:rsidR="00C40D57" w:rsidRPr="00F5621C" w:rsidRDefault="003631BD">
          <w:pPr>
            <w:pStyle w:val="TM1"/>
            <w:rPr>
              <w:rFonts w:ascii="Arial" w:eastAsiaTheme="minorEastAsia" w:hAnsi="Arial" w:cs="Arial"/>
              <w:b w:val="0"/>
              <w:smallCaps w:val="0"/>
              <w:noProof/>
              <w:sz w:val="22"/>
              <w:szCs w:val="22"/>
              <w:lang w:eastAsia="fr-FR" w:bidi="ar-SA"/>
            </w:rPr>
          </w:pPr>
          <w:hyperlink w:anchor="_Toc201573015" w:history="1">
            <w:r w:rsidR="00C40D57" w:rsidRPr="00F5621C">
              <w:rPr>
                <w:rStyle w:val="Lienhypertexte"/>
                <w:rFonts w:ascii="Arial" w:hAnsi="Arial" w:cs="Arial"/>
                <w:noProof/>
              </w:rPr>
              <w:t>2. Pièces administratives de la candidature</w:t>
            </w:r>
            <w:r w:rsidR="00C40D57" w:rsidRPr="00F5621C">
              <w:rPr>
                <w:rFonts w:ascii="Arial" w:hAnsi="Arial" w:cs="Arial"/>
                <w:noProof/>
                <w:webHidden/>
              </w:rPr>
              <w:tab/>
            </w:r>
            <w:r w:rsidR="00C40D57" w:rsidRPr="00F5621C">
              <w:rPr>
                <w:rFonts w:ascii="Arial" w:hAnsi="Arial" w:cs="Arial"/>
                <w:noProof/>
                <w:webHidden/>
              </w:rPr>
              <w:fldChar w:fldCharType="begin"/>
            </w:r>
            <w:r w:rsidR="00C40D57" w:rsidRPr="00F5621C">
              <w:rPr>
                <w:rFonts w:ascii="Arial" w:hAnsi="Arial" w:cs="Arial"/>
                <w:noProof/>
                <w:webHidden/>
              </w:rPr>
              <w:instrText xml:space="preserve"> PAGEREF _Toc201573015 \h </w:instrText>
            </w:r>
            <w:r w:rsidR="00C40D57" w:rsidRPr="00F5621C">
              <w:rPr>
                <w:rFonts w:ascii="Arial" w:hAnsi="Arial" w:cs="Arial"/>
                <w:noProof/>
                <w:webHidden/>
              </w:rPr>
            </w:r>
            <w:r w:rsidR="00C40D57" w:rsidRPr="00F5621C">
              <w:rPr>
                <w:rFonts w:ascii="Arial" w:hAnsi="Arial" w:cs="Arial"/>
                <w:noProof/>
                <w:webHidden/>
              </w:rPr>
              <w:fldChar w:fldCharType="separate"/>
            </w:r>
            <w:r>
              <w:rPr>
                <w:rFonts w:ascii="Arial" w:hAnsi="Arial" w:cs="Arial"/>
                <w:noProof/>
                <w:webHidden/>
              </w:rPr>
              <w:t>5</w:t>
            </w:r>
            <w:r w:rsidR="00C40D57" w:rsidRPr="00F5621C">
              <w:rPr>
                <w:rFonts w:ascii="Arial" w:hAnsi="Arial" w:cs="Arial"/>
                <w:noProof/>
                <w:webHidden/>
              </w:rPr>
              <w:fldChar w:fldCharType="end"/>
            </w:r>
          </w:hyperlink>
        </w:p>
        <w:p w14:paraId="5A47E200" w14:textId="01205C36" w:rsidR="00C40D57" w:rsidRPr="00F5621C" w:rsidRDefault="003631BD">
          <w:pPr>
            <w:pStyle w:val="TM2"/>
            <w:tabs>
              <w:tab w:val="left" w:pos="567"/>
            </w:tabs>
            <w:rPr>
              <w:rFonts w:eastAsiaTheme="minorEastAsia" w:cs="Arial"/>
              <w:noProof/>
              <w:sz w:val="22"/>
              <w:szCs w:val="22"/>
              <w:lang w:eastAsia="fr-FR" w:bidi="ar-SA"/>
            </w:rPr>
          </w:pPr>
          <w:hyperlink w:anchor="_Toc201573016" w:history="1">
            <w:r w:rsidR="00C40D57" w:rsidRPr="00F5621C">
              <w:rPr>
                <w:rStyle w:val="Lienhypertexte"/>
                <w:rFonts w:cs="Arial"/>
                <w:noProof/>
              </w:rPr>
              <w:t>2.1</w:t>
            </w:r>
            <w:r w:rsidR="00C40D57" w:rsidRPr="00F5621C">
              <w:rPr>
                <w:rFonts w:eastAsiaTheme="minorEastAsia" w:cs="Arial"/>
                <w:noProof/>
                <w:sz w:val="22"/>
                <w:szCs w:val="22"/>
                <w:lang w:eastAsia="fr-FR" w:bidi="ar-SA"/>
              </w:rPr>
              <w:tab/>
            </w:r>
            <w:r w:rsidR="00C40D57" w:rsidRPr="00F5621C">
              <w:rPr>
                <w:rStyle w:val="Lienhypertexte"/>
                <w:rFonts w:cs="Arial"/>
                <w:noProof/>
              </w:rPr>
              <w:t>DC1</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_Toc201573016 \h </w:instrText>
            </w:r>
            <w:r w:rsidR="00C40D57" w:rsidRPr="00F5621C">
              <w:rPr>
                <w:rFonts w:cs="Arial"/>
                <w:noProof/>
                <w:webHidden/>
              </w:rPr>
            </w:r>
            <w:r w:rsidR="00C40D57" w:rsidRPr="00F5621C">
              <w:rPr>
                <w:rFonts w:cs="Arial"/>
                <w:noProof/>
                <w:webHidden/>
              </w:rPr>
              <w:fldChar w:fldCharType="separate"/>
            </w:r>
            <w:r>
              <w:rPr>
                <w:rFonts w:cs="Arial"/>
                <w:noProof/>
                <w:webHidden/>
              </w:rPr>
              <w:t>5</w:t>
            </w:r>
            <w:r w:rsidR="00C40D57" w:rsidRPr="00F5621C">
              <w:rPr>
                <w:rFonts w:cs="Arial"/>
                <w:noProof/>
                <w:webHidden/>
              </w:rPr>
              <w:fldChar w:fldCharType="end"/>
            </w:r>
          </w:hyperlink>
        </w:p>
        <w:p w14:paraId="12B60D51" w14:textId="73A3F36A" w:rsidR="00C40D57" w:rsidRPr="00F5621C" w:rsidRDefault="003631BD">
          <w:pPr>
            <w:pStyle w:val="TM2"/>
            <w:tabs>
              <w:tab w:val="left" w:pos="567"/>
            </w:tabs>
            <w:rPr>
              <w:rFonts w:eastAsiaTheme="minorEastAsia" w:cs="Arial"/>
              <w:noProof/>
              <w:sz w:val="22"/>
              <w:szCs w:val="22"/>
              <w:lang w:eastAsia="fr-FR" w:bidi="ar-SA"/>
            </w:rPr>
          </w:pPr>
          <w:hyperlink w:anchor="_Toc201573017" w:history="1">
            <w:r w:rsidR="00C40D57" w:rsidRPr="00F5621C">
              <w:rPr>
                <w:rStyle w:val="Lienhypertexte"/>
                <w:rFonts w:cs="Arial"/>
                <w:noProof/>
              </w:rPr>
              <w:t>2.2</w:t>
            </w:r>
            <w:r w:rsidR="00C40D57" w:rsidRPr="00F5621C">
              <w:rPr>
                <w:rFonts w:eastAsiaTheme="minorEastAsia" w:cs="Arial"/>
                <w:noProof/>
                <w:sz w:val="22"/>
                <w:szCs w:val="22"/>
                <w:lang w:eastAsia="fr-FR" w:bidi="ar-SA"/>
              </w:rPr>
              <w:tab/>
            </w:r>
            <w:r w:rsidR="00C40D57" w:rsidRPr="00F5621C">
              <w:rPr>
                <w:rStyle w:val="Lienhypertexte"/>
                <w:rFonts w:cs="Arial"/>
                <w:noProof/>
              </w:rPr>
              <w:t>DC2</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_Toc201573017 \h </w:instrText>
            </w:r>
            <w:r w:rsidR="00C40D57" w:rsidRPr="00F5621C">
              <w:rPr>
                <w:rFonts w:cs="Arial"/>
                <w:noProof/>
                <w:webHidden/>
              </w:rPr>
            </w:r>
            <w:r w:rsidR="00C40D57" w:rsidRPr="00F5621C">
              <w:rPr>
                <w:rFonts w:cs="Arial"/>
                <w:noProof/>
                <w:webHidden/>
              </w:rPr>
              <w:fldChar w:fldCharType="separate"/>
            </w:r>
            <w:r>
              <w:rPr>
                <w:rFonts w:cs="Arial"/>
                <w:noProof/>
                <w:webHidden/>
              </w:rPr>
              <w:t>6</w:t>
            </w:r>
            <w:r w:rsidR="00C40D57" w:rsidRPr="00F5621C">
              <w:rPr>
                <w:rFonts w:cs="Arial"/>
                <w:noProof/>
                <w:webHidden/>
              </w:rPr>
              <w:fldChar w:fldCharType="end"/>
            </w:r>
          </w:hyperlink>
        </w:p>
        <w:p w14:paraId="6D29A4CE" w14:textId="5D9E678A" w:rsidR="00C40D57" w:rsidRPr="00F5621C" w:rsidRDefault="003631BD">
          <w:pPr>
            <w:pStyle w:val="TM2"/>
            <w:tabs>
              <w:tab w:val="left" w:pos="567"/>
            </w:tabs>
            <w:rPr>
              <w:rFonts w:eastAsiaTheme="minorEastAsia" w:cs="Arial"/>
              <w:noProof/>
              <w:sz w:val="22"/>
              <w:szCs w:val="22"/>
              <w:lang w:eastAsia="fr-FR" w:bidi="ar-SA"/>
            </w:rPr>
          </w:pPr>
          <w:hyperlink w:anchor="_Toc201573018" w:history="1">
            <w:r w:rsidR="00C40D57" w:rsidRPr="00F5621C">
              <w:rPr>
                <w:rStyle w:val="Lienhypertexte"/>
                <w:rFonts w:cs="Arial"/>
                <w:noProof/>
              </w:rPr>
              <w:t>2.3</w:t>
            </w:r>
            <w:r w:rsidR="00C40D57" w:rsidRPr="00F5621C">
              <w:rPr>
                <w:rFonts w:eastAsiaTheme="minorEastAsia" w:cs="Arial"/>
                <w:noProof/>
                <w:sz w:val="22"/>
                <w:szCs w:val="22"/>
                <w:lang w:eastAsia="fr-FR" w:bidi="ar-SA"/>
              </w:rPr>
              <w:tab/>
            </w:r>
            <w:r w:rsidR="00C40D57" w:rsidRPr="00F5621C">
              <w:rPr>
                <w:rStyle w:val="Lienhypertexte"/>
                <w:rFonts w:cs="Arial"/>
                <w:noProof/>
              </w:rPr>
              <w:t>DC4</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_Toc201573018 \h </w:instrText>
            </w:r>
            <w:r w:rsidR="00C40D57" w:rsidRPr="00F5621C">
              <w:rPr>
                <w:rFonts w:cs="Arial"/>
                <w:noProof/>
                <w:webHidden/>
              </w:rPr>
            </w:r>
            <w:r w:rsidR="00C40D57" w:rsidRPr="00F5621C">
              <w:rPr>
                <w:rFonts w:cs="Arial"/>
                <w:noProof/>
                <w:webHidden/>
              </w:rPr>
              <w:fldChar w:fldCharType="separate"/>
            </w:r>
            <w:r>
              <w:rPr>
                <w:rFonts w:cs="Arial"/>
                <w:noProof/>
                <w:webHidden/>
              </w:rPr>
              <w:t>7</w:t>
            </w:r>
            <w:r w:rsidR="00C40D57" w:rsidRPr="00F5621C">
              <w:rPr>
                <w:rFonts w:cs="Arial"/>
                <w:noProof/>
                <w:webHidden/>
              </w:rPr>
              <w:fldChar w:fldCharType="end"/>
            </w:r>
          </w:hyperlink>
        </w:p>
        <w:p w14:paraId="71A45E81" w14:textId="40662301" w:rsidR="00C40D57" w:rsidRPr="00F5621C" w:rsidRDefault="003631BD">
          <w:pPr>
            <w:pStyle w:val="TM2"/>
            <w:tabs>
              <w:tab w:val="left" w:pos="567"/>
            </w:tabs>
            <w:rPr>
              <w:rFonts w:eastAsiaTheme="minorEastAsia" w:cs="Arial"/>
              <w:noProof/>
              <w:sz w:val="22"/>
              <w:szCs w:val="22"/>
              <w:lang w:eastAsia="fr-FR" w:bidi="ar-SA"/>
            </w:rPr>
          </w:pPr>
          <w:hyperlink w:anchor="_Toc201573019" w:history="1">
            <w:r w:rsidR="00C40D57" w:rsidRPr="00F5621C">
              <w:rPr>
                <w:rStyle w:val="Lienhypertexte"/>
                <w:rFonts w:cs="Arial"/>
                <w:noProof/>
              </w:rPr>
              <w:t>2.4</w:t>
            </w:r>
            <w:r w:rsidR="00C40D57" w:rsidRPr="00F5621C">
              <w:rPr>
                <w:rFonts w:eastAsiaTheme="minorEastAsia" w:cs="Arial"/>
                <w:noProof/>
                <w:sz w:val="22"/>
                <w:szCs w:val="22"/>
                <w:lang w:eastAsia="fr-FR" w:bidi="ar-SA"/>
              </w:rPr>
              <w:tab/>
            </w:r>
            <w:r w:rsidR="00C40D57" w:rsidRPr="00F5621C">
              <w:rPr>
                <w:rStyle w:val="Lienhypertexte"/>
                <w:rFonts w:cs="Arial"/>
                <w:noProof/>
              </w:rPr>
              <w:t>Pouvoir de la personne habilitée à engager le candidat/la société</w:t>
            </w:r>
            <w:r w:rsidR="00C40D57" w:rsidRPr="00F5621C">
              <w:rPr>
                <w:rFonts w:cs="Arial"/>
                <w:noProof/>
                <w:webHidden/>
              </w:rPr>
              <w:tab/>
            </w:r>
            <w:r w:rsidR="00C40D57" w:rsidRPr="00F5621C">
              <w:rPr>
                <w:rFonts w:cs="Arial"/>
                <w:noProof/>
                <w:webHidden/>
              </w:rPr>
              <w:fldChar w:fldCharType="begin"/>
            </w:r>
            <w:r w:rsidR="00C40D57" w:rsidRPr="00F5621C">
              <w:rPr>
                <w:rFonts w:cs="Arial"/>
                <w:noProof/>
                <w:webHidden/>
              </w:rPr>
              <w:instrText xml:space="preserve"> PAGEREF _Toc201573019 \h </w:instrText>
            </w:r>
            <w:r w:rsidR="00C40D57" w:rsidRPr="00F5621C">
              <w:rPr>
                <w:rFonts w:cs="Arial"/>
                <w:noProof/>
                <w:webHidden/>
              </w:rPr>
            </w:r>
            <w:r w:rsidR="00C40D57" w:rsidRPr="00F5621C">
              <w:rPr>
                <w:rFonts w:cs="Arial"/>
                <w:noProof/>
                <w:webHidden/>
              </w:rPr>
              <w:fldChar w:fldCharType="separate"/>
            </w:r>
            <w:r>
              <w:rPr>
                <w:rFonts w:cs="Arial"/>
                <w:noProof/>
                <w:webHidden/>
              </w:rPr>
              <w:t>8</w:t>
            </w:r>
            <w:r w:rsidR="00C40D57" w:rsidRPr="00F5621C">
              <w:rPr>
                <w:rFonts w:cs="Arial"/>
                <w:noProof/>
                <w:webHidden/>
              </w:rPr>
              <w:fldChar w:fldCharType="end"/>
            </w:r>
          </w:hyperlink>
        </w:p>
        <w:p w14:paraId="49CA7BD1" w14:textId="70D922F1" w:rsidR="00C40D57" w:rsidRPr="00F5621C" w:rsidRDefault="003631BD">
          <w:pPr>
            <w:pStyle w:val="TM2"/>
            <w:tabs>
              <w:tab w:val="left" w:pos="567"/>
            </w:tabs>
            <w:rPr>
              <w:rFonts w:eastAsiaTheme="minorEastAsia" w:cs="Arial"/>
              <w:noProof/>
              <w:sz w:val="22"/>
              <w:szCs w:val="22"/>
              <w:lang w:eastAsia="fr-FR" w:bidi="ar-SA"/>
            </w:rPr>
          </w:pPr>
          <w:hyperlink w:anchor="_Toc201573020" w:history="1">
            <w:r w:rsidR="00C40D57" w:rsidRPr="00F5621C">
              <w:rPr>
                <w:rStyle w:val="Lienhypertexte"/>
                <w:rFonts w:cs="Arial"/>
                <w:noProof/>
              </w:rPr>
              <w:t>2.5</w:t>
            </w:r>
            <w:r w:rsidR="00C40D57" w:rsidRPr="00F5621C">
              <w:rPr>
                <w:rFonts w:eastAsiaTheme="minorEastAsia" w:cs="Arial"/>
                <w:noProof/>
                <w:sz w:val="22"/>
                <w:szCs w:val="22"/>
                <w:lang w:eastAsia="fr-FR" w:bidi="ar-SA"/>
              </w:rPr>
              <w:tab/>
            </w:r>
            <w:r w:rsidR="00C40D57" w:rsidRPr="00F5621C">
              <w:rPr>
                <w:rStyle w:val="Lienhypertexte"/>
                <w:rFonts w:cs="Arial"/>
                <w:noProof/>
              </w:rPr>
              <w:t>Lettre d’habilitation du mandataire</w:t>
            </w:r>
            <w:r w:rsidR="00C40D57" w:rsidRPr="00F5621C">
              <w:rPr>
                <w:rFonts w:cs="Arial"/>
                <w:noProof/>
                <w:webHidden/>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_Toc201573020 \h </w:instrText>
            </w:r>
            <w:r w:rsidR="00C40D57" w:rsidRPr="00F5621C">
              <w:rPr>
                <w:rFonts w:cs="Arial"/>
                <w:noProof/>
                <w:webHidden/>
              </w:rPr>
            </w:r>
            <w:r w:rsidR="00C40D57" w:rsidRPr="00F5621C">
              <w:rPr>
                <w:rFonts w:cs="Arial"/>
                <w:noProof/>
                <w:webHidden/>
              </w:rPr>
              <w:fldChar w:fldCharType="separate"/>
            </w:r>
            <w:r>
              <w:rPr>
                <w:rFonts w:cs="Arial"/>
                <w:noProof/>
                <w:webHidden/>
              </w:rPr>
              <w:t>9</w:t>
            </w:r>
            <w:r w:rsidR="00C40D57" w:rsidRPr="00F5621C">
              <w:rPr>
                <w:rFonts w:cs="Arial"/>
                <w:noProof/>
                <w:webHidden/>
              </w:rPr>
              <w:fldChar w:fldCharType="end"/>
            </w:r>
          </w:hyperlink>
        </w:p>
        <w:p w14:paraId="77FCCBA0" w14:textId="09AEDDDA" w:rsidR="00C40D57" w:rsidRPr="00F5621C" w:rsidRDefault="003631BD">
          <w:pPr>
            <w:pStyle w:val="TM2"/>
            <w:tabs>
              <w:tab w:val="left" w:pos="567"/>
            </w:tabs>
            <w:rPr>
              <w:rFonts w:eastAsiaTheme="minorEastAsia" w:cs="Arial"/>
              <w:noProof/>
              <w:sz w:val="22"/>
              <w:szCs w:val="22"/>
              <w:lang w:eastAsia="fr-FR" w:bidi="ar-SA"/>
            </w:rPr>
          </w:pPr>
          <w:hyperlink w:anchor="_Toc201573021" w:history="1">
            <w:r w:rsidR="00C40D57" w:rsidRPr="00F5621C">
              <w:rPr>
                <w:rStyle w:val="Lienhypertexte"/>
                <w:rFonts w:cs="Arial"/>
                <w:noProof/>
              </w:rPr>
              <w:t>2.6</w:t>
            </w:r>
            <w:r w:rsidR="00C40D57" w:rsidRPr="00F5621C">
              <w:rPr>
                <w:rFonts w:eastAsiaTheme="minorEastAsia" w:cs="Arial"/>
                <w:noProof/>
                <w:sz w:val="22"/>
                <w:szCs w:val="22"/>
                <w:lang w:eastAsia="fr-FR" w:bidi="ar-SA"/>
              </w:rPr>
              <w:tab/>
            </w:r>
            <w:r w:rsidR="00C40D57" w:rsidRPr="00F5621C">
              <w:rPr>
                <w:rStyle w:val="Lienhypertexte"/>
                <w:rFonts w:cs="Arial"/>
                <w:noProof/>
              </w:rPr>
              <w:t>Déclaration sur l’honneur datée et signée de moins de 6 mois de non-exclusion des marchés publics</w:t>
            </w:r>
            <w:r w:rsidR="00C40D57"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_Toc201573021 \h </w:instrText>
            </w:r>
            <w:r w:rsidR="00C40D57" w:rsidRPr="00F5621C">
              <w:rPr>
                <w:rFonts w:cs="Arial"/>
                <w:noProof/>
                <w:webHidden/>
              </w:rPr>
            </w:r>
            <w:r w:rsidR="00C40D57" w:rsidRPr="00F5621C">
              <w:rPr>
                <w:rFonts w:cs="Arial"/>
                <w:noProof/>
                <w:webHidden/>
              </w:rPr>
              <w:fldChar w:fldCharType="separate"/>
            </w:r>
            <w:r>
              <w:rPr>
                <w:rFonts w:cs="Arial"/>
                <w:noProof/>
                <w:webHidden/>
              </w:rPr>
              <w:t>10</w:t>
            </w:r>
            <w:r w:rsidR="00C40D57" w:rsidRPr="00F5621C">
              <w:rPr>
                <w:rFonts w:cs="Arial"/>
                <w:noProof/>
                <w:webHidden/>
              </w:rPr>
              <w:fldChar w:fldCharType="end"/>
            </w:r>
          </w:hyperlink>
        </w:p>
        <w:p w14:paraId="381CBD00" w14:textId="4C6C2A45" w:rsidR="00C40D57" w:rsidRPr="00F5621C" w:rsidRDefault="003631BD">
          <w:pPr>
            <w:pStyle w:val="TM2"/>
            <w:tabs>
              <w:tab w:val="left" w:pos="567"/>
            </w:tabs>
            <w:rPr>
              <w:rFonts w:eastAsiaTheme="minorEastAsia" w:cs="Arial"/>
              <w:noProof/>
              <w:sz w:val="22"/>
              <w:szCs w:val="22"/>
              <w:lang w:eastAsia="fr-FR" w:bidi="ar-SA"/>
            </w:rPr>
          </w:pPr>
          <w:hyperlink w:anchor="_Toc201573022" w:history="1">
            <w:r w:rsidR="00C40D57" w:rsidRPr="00F5621C">
              <w:rPr>
                <w:rStyle w:val="Lienhypertexte"/>
                <w:rFonts w:cs="Arial"/>
                <w:noProof/>
                <w:lang w:eastAsia="fr-FR" w:bidi="fr-FR"/>
              </w:rPr>
              <w:t>2.7</w:t>
            </w:r>
            <w:r w:rsidR="00C40D57" w:rsidRPr="00F5621C">
              <w:rPr>
                <w:rFonts w:eastAsiaTheme="minorEastAsia" w:cs="Arial"/>
                <w:noProof/>
                <w:sz w:val="22"/>
                <w:szCs w:val="22"/>
                <w:lang w:eastAsia="fr-FR" w:bidi="ar-SA"/>
              </w:rPr>
              <w:tab/>
            </w:r>
            <w:r w:rsidR="00C40D57" w:rsidRPr="00F5621C">
              <w:rPr>
                <w:rStyle w:val="Lienhypertexte"/>
                <w:rFonts w:cs="Arial"/>
                <w:noProof/>
                <w:lang w:eastAsia="fr-FR" w:bidi="fr-FR"/>
              </w:rPr>
              <w:t>Numéro unique extrait KBis de moins de 3 mois</w:t>
            </w:r>
            <w:r w:rsidR="00D43820" w:rsidRPr="00F5621C">
              <w:rPr>
                <w:rStyle w:val="Lienhypertexte"/>
                <w:rFonts w:cs="Arial"/>
                <w:noProof/>
                <w:lang w:eastAsia="fr-FR" w:bidi="fr-FR"/>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_Toc201573022 \h </w:instrText>
            </w:r>
            <w:r w:rsidR="00C40D57" w:rsidRPr="00F5621C">
              <w:rPr>
                <w:rFonts w:cs="Arial"/>
                <w:noProof/>
                <w:webHidden/>
              </w:rPr>
            </w:r>
            <w:r w:rsidR="00C40D57" w:rsidRPr="00F5621C">
              <w:rPr>
                <w:rFonts w:cs="Arial"/>
                <w:noProof/>
                <w:webHidden/>
              </w:rPr>
              <w:fldChar w:fldCharType="separate"/>
            </w:r>
            <w:r>
              <w:rPr>
                <w:rFonts w:cs="Arial"/>
                <w:noProof/>
                <w:webHidden/>
              </w:rPr>
              <w:t>11</w:t>
            </w:r>
            <w:r w:rsidR="00C40D57" w:rsidRPr="00F5621C">
              <w:rPr>
                <w:rFonts w:cs="Arial"/>
                <w:noProof/>
                <w:webHidden/>
              </w:rPr>
              <w:fldChar w:fldCharType="end"/>
            </w:r>
          </w:hyperlink>
        </w:p>
        <w:p w14:paraId="418B76DA" w14:textId="1512A6CF" w:rsidR="00C40D57" w:rsidRPr="00F5621C" w:rsidRDefault="003631BD">
          <w:pPr>
            <w:pStyle w:val="TM2"/>
            <w:tabs>
              <w:tab w:val="left" w:pos="567"/>
            </w:tabs>
            <w:rPr>
              <w:rFonts w:eastAsiaTheme="minorEastAsia" w:cs="Arial"/>
              <w:noProof/>
              <w:sz w:val="22"/>
              <w:szCs w:val="22"/>
              <w:lang w:eastAsia="fr-FR" w:bidi="ar-SA"/>
            </w:rPr>
          </w:pPr>
          <w:hyperlink w:anchor="_Toc201573023" w:history="1">
            <w:r w:rsidR="00C40D57" w:rsidRPr="00F5621C">
              <w:rPr>
                <w:rStyle w:val="Lienhypertexte"/>
                <w:rFonts w:cs="Arial"/>
                <w:noProof/>
              </w:rPr>
              <w:t>2.8</w:t>
            </w:r>
            <w:r w:rsidR="00C40D57" w:rsidRPr="00F5621C">
              <w:rPr>
                <w:rFonts w:eastAsiaTheme="minorEastAsia" w:cs="Arial"/>
                <w:noProof/>
                <w:sz w:val="22"/>
                <w:szCs w:val="22"/>
                <w:lang w:eastAsia="fr-FR" w:bidi="ar-SA"/>
              </w:rPr>
              <w:tab/>
            </w:r>
            <w:r w:rsidR="00C40D57" w:rsidRPr="00F5621C">
              <w:rPr>
                <w:rStyle w:val="Lienhypertexte"/>
                <w:rFonts w:cs="Arial"/>
                <w:noProof/>
              </w:rPr>
              <w:t>Attestation sur l’honneur relative aux sanctions applicables dans la commande publique aux opérateurs économiques russes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_Toc201573023 \h </w:instrText>
            </w:r>
            <w:r w:rsidR="00C40D57" w:rsidRPr="00F5621C">
              <w:rPr>
                <w:rFonts w:cs="Arial"/>
                <w:noProof/>
                <w:webHidden/>
              </w:rPr>
            </w:r>
            <w:r w:rsidR="00C40D57" w:rsidRPr="00F5621C">
              <w:rPr>
                <w:rFonts w:cs="Arial"/>
                <w:noProof/>
                <w:webHidden/>
              </w:rPr>
              <w:fldChar w:fldCharType="separate"/>
            </w:r>
            <w:r>
              <w:rPr>
                <w:rFonts w:cs="Arial"/>
                <w:noProof/>
                <w:webHidden/>
              </w:rPr>
              <w:t>12</w:t>
            </w:r>
            <w:r w:rsidR="00C40D57" w:rsidRPr="00F5621C">
              <w:rPr>
                <w:rFonts w:cs="Arial"/>
                <w:noProof/>
                <w:webHidden/>
              </w:rPr>
              <w:fldChar w:fldCharType="end"/>
            </w:r>
          </w:hyperlink>
        </w:p>
        <w:p w14:paraId="1E5B5879" w14:textId="2578FF42" w:rsidR="00C40D57" w:rsidRPr="00F5621C" w:rsidRDefault="003631BD">
          <w:pPr>
            <w:pStyle w:val="TM2"/>
            <w:tabs>
              <w:tab w:val="left" w:pos="567"/>
            </w:tabs>
            <w:rPr>
              <w:rFonts w:eastAsiaTheme="minorEastAsia" w:cs="Arial"/>
              <w:noProof/>
              <w:sz w:val="22"/>
              <w:szCs w:val="22"/>
              <w:lang w:eastAsia="fr-FR" w:bidi="ar-SA"/>
            </w:rPr>
          </w:pPr>
          <w:hyperlink w:anchor="_Toc201573024" w:history="1">
            <w:r w:rsidR="00C40D57" w:rsidRPr="00F5621C">
              <w:rPr>
                <w:rStyle w:val="Lienhypertexte"/>
                <w:rFonts w:cs="Arial"/>
                <w:noProof/>
              </w:rPr>
              <w:t>2.9</w:t>
            </w:r>
            <w:r w:rsidR="00C40D57" w:rsidRPr="00F5621C">
              <w:rPr>
                <w:rFonts w:eastAsiaTheme="minorEastAsia" w:cs="Arial"/>
                <w:noProof/>
                <w:sz w:val="22"/>
                <w:szCs w:val="22"/>
                <w:lang w:eastAsia="fr-FR" w:bidi="ar-SA"/>
              </w:rPr>
              <w:tab/>
            </w:r>
            <w:r w:rsidR="00C40D57" w:rsidRPr="00F5621C">
              <w:rPr>
                <w:rStyle w:val="Lienhypertexte"/>
                <w:rFonts w:cs="Arial"/>
                <w:noProof/>
              </w:rPr>
              <w:t>Copie du jugement en cas de redressement judiciaire</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_Toc201573024 \h </w:instrText>
            </w:r>
            <w:r w:rsidR="00C40D57" w:rsidRPr="00F5621C">
              <w:rPr>
                <w:rFonts w:cs="Arial"/>
                <w:noProof/>
                <w:webHidden/>
              </w:rPr>
            </w:r>
            <w:r w:rsidR="00C40D57" w:rsidRPr="00F5621C">
              <w:rPr>
                <w:rFonts w:cs="Arial"/>
                <w:noProof/>
                <w:webHidden/>
              </w:rPr>
              <w:fldChar w:fldCharType="separate"/>
            </w:r>
            <w:r>
              <w:rPr>
                <w:rFonts w:cs="Arial"/>
                <w:noProof/>
                <w:webHidden/>
              </w:rPr>
              <w:t>13</w:t>
            </w:r>
            <w:r w:rsidR="00C40D57" w:rsidRPr="00F5621C">
              <w:rPr>
                <w:rFonts w:cs="Arial"/>
                <w:noProof/>
                <w:webHidden/>
              </w:rPr>
              <w:fldChar w:fldCharType="end"/>
            </w:r>
          </w:hyperlink>
        </w:p>
        <w:p w14:paraId="315DD42D" w14:textId="503F2BF2" w:rsidR="00C40D57" w:rsidRPr="00F5621C" w:rsidRDefault="003631BD">
          <w:pPr>
            <w:pStyle w:val="TM1"/>
            <w:tabs>
              <w:tab w:val="left" w:pos="567"/>
            </w:tabs>
            <w:rPr>
              <w:rFonts w:ascii="Arial" w:eastAsiaTheme="minorEastAsia" w:hAnsi="Arial" w:cs="Arial"/>
              <w:b w:val="0"/>
              <w:smallCaps w:val="0"/>
              <w:noProof/>
              <w:sz w:val="22"/>
              <w:szCs w:val="22"/>
              <w:lang w:eastAsia="fr-FR" w:bidi="ar-SA"/>
            </w:rPr>
          </w:pPr>
          <w:hyperlink w:anchor="_Toc201573025" w:history="1">
            <w:r w:rsidR="00C40D57" w:rsidRPr="00F5621C">
              <w:rPr>
                <w:rStyle w:val="Lienhypertexte"/>
                <w:rFonts w:ascii="Arial" w:hAnsi="Arial" w:cs="Arial"/>
                <w:noProof/>
              </w:rPr>
              <w:t>3.</w:t>
            </w:r>
            <w:r w:rsidR="00C40D57" w:rsidRPr="00F5621C">
              <w:rPr>
                <w:rFonts w:ascii="Arial" w:eastAsiaTheme="minorEastAsia" w:hAnsi="Arial" w:cs="Arial"/>
                <w:b w:val="0"/>
                <w:smallCaps w:val="0"/>
                <w:noProof/>
                <w:sz w:val="22"/>
                <w:szCs w:val="22"/>
                <w:lang w:eastAsia="fr-FR" w:bidi="ar-SA"/>
              </w:rPr>
              <w:tab/>
            </w:r>
            <w:r w:rsidR="00C40D57" w:rsidRPr="00F5621C">
              <w:rPr>
                <w:rStyle w:val="Lienhypertexte"/>
                <w:rFonts w:ascii="Arial" w:hAnsi="Arial" w:cs="Arial"/>
                <w:noProof/>
              </w:rPr>
              <w:t>Pièces exigées à l’attributaire du marché</w:t>
            </w:r>
            <w:r w:rsidR="00C40D57" w:rsidRPr="00F5621C">
              <w:rPr>
                <w:rFonts w:ascii="Arial" w:hAnsi="Arial" w:cs="Arial"/>
                <w:noProof/>
                <w:webHidden/>
              </w:rPr>
              <w:tab/>
            </w:r>
            <w:r w:rsidR="00C40D57" w:rsidRPr="00F5621C">
              <w:rPr>
                <w:rFonts w:ascii="Arial" w:hAnsi="Arial" w:cs="Arial"/>
                <w:noProof/>
                <w:webHidden/>
              </w:rPr>
              <w:fldChar w:fldCharType="begin"/>
            </w:r>
            <w:r w:rsidR="00C40D57" w:rsidRPr="00F5621C">
              <w:rPr>
                <w:rFonts w:ascii="Arial" w:hAnsi="Arial" w:cs="Arial"/>
                <w:noProof/>
                <w:webHidden/>
              </w:rPr>
              <w:instrText xml:space="preserve"> PAGEREF _Toc201573025 \h </w:instrText>
            </w:r>
            <w:r w:rsidR="00C40D57" w:rsidRPr="00F5621C">
              <w:rPr>
                <w:rFonts w:ascii="Arial" w:hAnsi="Arial" w:cs="Arial"/>
                <w:noProof/>
                <w:webHidden/>
              </w:rPr>
            </w:r>
            <w:r w:rsidR="00C40D57" w:rsidRPr="00F5621C">
              <w:rPr>
                <w:rFonts w:ascii="Arial" w:hAnsi="Arial" w:cs="Arial"/>
                <w:noProof/>
                <w:webHidden/>
              </w:rPr>
              <w:fldChar w:fldCharType="separate"/>
            </w:r>
            <w:r>
              <w:rPr>
                <w:rFonts w:ascii="Arial" w:hAnsi="Arial" w:cs="Arial"/>
                <w:noProof/>
                <w:webHidden/>
              </w:rPr>
              <w:t>14</w:t>
            </w:r>
            <w:r w:rsidR="00C40D57" w:rsidRPr="00F5621C">
              <w:rPr>
                <w:rFonts w:ascii="Arial" w:hAnsi="Arial" w:cs="Arial"/>
                <w:noProof/>
                <w:webHidden/>
              </w:rPr>
              <w:fldChar w:fldCharType="end"/>
            </w:r>
          </w:hyperlink>
        </w:p>
        <w:p w14:paraId="77A1A15B" w14:textId="028CA86C" w:rsidR="00C40D57" w:rsidRPr="00F5621C" w:rsidRDefault="003631BD">
          <w:pPr>
            <w:pStyle w:val="TM2"/>
            <w:tabs>
              <w:tab w:val="left" w:pos="567"/>
            </w:tabs>
            <w:rPr>
              <w:rFonts w:eastAsiaTheme="minorEastAsia" w:cs="Arial"/>
              <w:noProof/>
              <w:sz w:val="22"/>
              <w:szCs w:val="22"/>
              <w:lang w:eastAsia="fr-FR" w:bidi="ar-SA"/>
            </w:rPr>
          </w:pPr>
          <w:hyperlink w:anchor="_Toc201573026" w:history="1">
            <w:r w:rsidR="00C40D57" w:rsidRPr="00F5621C">
              <w:rPr>
                <w:rStyle w:val="Lienhypertexte"/>
                <w:rFonts w:cs="Arial"/>
                <w:noProof/>
              </w:rPr>
              <w:t>3.1</w:t>
            </w:r>
            <w:r w:rsidR="00C40D57" w:rsidRPr="00F5621C">
              <w:rPr>
                <w:rFonts w:eastAsiaTheme="minorEastAsia" w:cs="Arial"/>
                <w:noProof/>
                <w:sz w:val="22"/>
                <w:szCs w:val="22"/>
                <w:lang w:eastAsia="fr-FR" w:bidi="ar-SA"/>
              </w:rPr>
              <w:tab/>
            </w:r>
            <w:r w:rsidR="00C40D57" w:rsidRPr="00F5621C">
              <w:rPr>
                <w:rStyle w:val="Lienhypertexte"/>
                <w:rFonts w:cs="Arial"/>
                <w:noProof/>
              </w:rPr>
              <w:t>RIB</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_Toc201573026 \h </w:instrText>
            </w:r>
            <w:r w:rsidR="00C40D57" w:rsidRPr="00F5621C">
              <w:rPr>
                <w:rFonts w:cs="Arial"/>
                <w:noProof/>
                <w:webHidden/>
              </w:rPr>
            </w:r>
            <w:r w:rsidR="00C40D57" w:rsidRPr="00F5621C">
              <w:rPr>
                <w:rFonts w:cs="Arial"/>
                <w:noProof/>
                <w:webHidden/>
              </w:rPr>
              <w:fldChar w:fldCharType="separate"/>
            </w:r>
            <w:r>
              <w:rPr>
                <w:rFonts w:cs="Arial"/>
                <w:noProof/>
                <w:webHidden/>
              </w:rPr>
              <w:t>14</w:t>
            </w:r>
            <w:r w:rsidR="00C40D57" w:rsidRPr="00F5621C">
              <w:rPr>
                <w:rFonts w:cs="Arial"/>
                <w:noProof/>
                <w:webHidden/>
              </w:rPr>
              <w:fldChar w:fldCharType="end"/>
            </w:r>
          </w:hyperlink>
        </w:p>
        <w:p w14:paraId="0EB80630" w14:textId="703C87AF" w:rsidR="00C40D57" w:rsidRPr="00F5621C" w:rsidRDefault="003631BD">
          <w:pPr>
            <w:pStyle w:val="TM2"/>
            <w:tabs>
              <w:tab w:val="left" w:pos="567"/>
            </w:tabs>
            <w:rPr>
              <w:rFonts w:eastAsiaTheme="minorEastAsia" w:cs="Arial"/>
              <w:noProof/>
              <w:sz w:val="22"/>
              <w:szCs w:val="22"/>
              <w:lang w:eastAsia="fr-FR" w:bidi="ar-SA"/>
            </w:rPr>
          </w:pPr>
          <w:hyperlink w:anchor="_Toc201573027" w:history="1">
            <w:r w:rsidR="00C40D57" w:rsidRPr="00F5621C">
              <w:rPr>
                <w:rStyle w:val="Lienhypertexte"/>
                <w:rFonts w:cs="Arial"/>
                <w:noProof/>
              </w:rPr>
              <w:t>3.2</w:t>
            </w:r>
            <w:r w:rsidR="00C40D57" w:rsidRPr="00F5621C">
              <w:rPr>
                <w:rFonts w:eastAsiaTheme="minorEastAsia" w:cs="Arial"/>
                <w:noProof/>
                <w:sz w:val="22"/>
                <w:szCs w:val="22"/>
                <w:lang w:eastAsia="fr-FR" w:bidi="ar-SA"/>
              </w:rPr>
              <w:tab/>
            </w:r>
            <w:r w:rsidR="00C40D57" w:rsidRPr="00F5621C">
              <w:rPr>
                <w:rStyle w:val="Lienhypertexte"/>
                <w:rFonts w:cs="Arial"/>
                <w:noProof/>
              </w:rPr>
              <w:t>Attestation fiscale de moins de 3 mois</w:t>
            </w:r>
            <w:r w:rsidR="00D43820" w:rsidRPr="00F5621C">
              <w:rPr>
                <w:rStyle w:val="Lienhypertexte"/>
                <w:rFonts w:cs="Arial"/>
                <w:noProof/>
              </w:rPr>
              <w:t>tabulation</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_Toc201573027 \h </w:instrText>
            </w:r>
            <w:r w:rsidR="00C40D57" w:rsidRPr="00F5621C">
              <w:rPr>
                <w:rFonts w:cs="Arial"/>
                <w:noProof/>
                <w:webHidden/>
              </w:rPr>
            </w:r>
            <w:r w:rsidR="00C40D57" w:rsidRPr="00F5621C">
              <w:rPr>
                <w:rFonts w:cs="Arial"/>
                <w:noProof/>
                <w:webHidden/>
              </w:rPr>
              <w:fldChar w:fldCharType="separate"/>
            </w:r>
            <w:r>
              <w:rPr>
                <w:rFonts w:cs="Arial"/>
                <w:noProof/>
                <w:webHidden/>
              </w:rPr>
              <w:t>15</w:t>
            </w:r>
            <w:r w:rsidR="00C40D57" w:rsidRPr="00F5621C">
              <w:rPr>
                <w:rFonts w:cs="Arial"/>
                <w:noProof/>
                <w:webHidden/>
              </w:rPr>
              <w:fldChar w:fldCharType="end"/>
            </w:r>
          </w:hyperlink>
        </w:p>
        <w:p w14:paraId="44D22918" w14:textId="507955D7" w:rsidR="00C40D57" w:rsidRPr="00F5621C" w:rsidRDefault="003631BD">
          <w:pPr>
            <w:pStyle w:val="TM2"/>
            <w:tabs>
              <w:tab w:val="left" w:pos="567"/>
            </w:tabs>
            <w:rPr>
              <w:rFonts w:eastAsiaTheme="minorEastAsia" w:cs="Arial"/>
              <w:noProof/>
              <w:sz w:val="22"/>
              <w:szCs w:val="22"/>
              <w:lang w:eastAsia="fr-FR" w:bidi="ar-SA"/>
            </w:rPr>
          </w:pPr>
          <w:hyperlink w:anchor="_Toc201573028" w:history="1">
            <w:r w:rsidR="00C40D57" w:rsidRPr="00F5621C">
              <w:rPr>
                <w:rStyle w:val="Lienhypertexte"/>
                <w:rFonts w:cs="Arial"/>
                <w:noProof/>
              </w:rPr>
              <w:t>3.3</w:t>
            </w:r>
            <w:r w:rsidR="00C40D57" w:rsidRPr="00F5621C">
              <w:rPr>
                <w:rFonts w:eastAsiaTheme="minorEastAsia" w:cs="Arial"/>
                <w:noProof/>
                <w:sz w:val="22"/>
                <w:szCs w:val="22"/>
                <w:lang w:eastAsia="fr-FR" w:bidi="ar-SA"/>
              </w:rPr>
              <w:tab/>
            </w:r>
            <w:r w:rsidR="00C40D57" w:rsidRPr="00F5621C">
              <w:rPr>
                <w:rStyle w:val="Lienhypertexte"/>
                <w:rFonts w:cs="Arial"/>
                <w:noProof/>
              </w:rPr>
              <w:t>Attestation sur l'honneur de non assujettissement de la société à l'obligation d'emploi des travailleurs handicapés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_Toc201573028 \h </w:instrText>
            </w:r>
            <w:r w:rsidR="00C40D57" w:rsidRPr="00F5621C">
              <w:rPr>
                <w:rFonts w:cs="Arial"/>
                <w:noProof/>
                <w:webHidden/>
              </w:rPr>
            </w:r>
            <w:r w:rsidR="00C40D57" w:rsidRPr="00F5621C">
              <w:rPr>
                <w:rFonts w:cs="Arial"/>
                <w:noProof/>
                <w:webHidden/>
              </w:rPr>
              <w:fldChar w:fldCharType="separate"/>
            </w:r>
            <w:r>
              <w:rPr>
                <w:rFonts w:cs="Arial"/>
                <w:noProof/>
                <w:webHidden/>
              </w:rPr>
              <w:t>16</w:t>
            </w:r>
            <w:r w:rsidR="00C40D57" w:rsidRPr="00F5621C">
              <w:rPr>
                <w:rFonts w:cs="Arial"/>
                <w:noProof/>
                <w:webHidden/>
              </w:rPr>
              <w:fldChar w:fldCharType="end"/>
            </w:r>
          </w:hyperlink>
        </w:p>
        <w:p w14:paraId="4D7F4666" w14:textId="57F8ACA6" w:rsidR="00C40D57" w:rsidRPr="00F5621C" w:rsidRDefault="003631BD">
          <w:pPr>
            <w:pStyle w:val="TM2"/>
            <w:tabs>
              <w:tab w:val="left" w:pos="567"/>
            </w:tabs>
            <w:rPr>
              <w:rFonts w:eastAsiaTheme="minorEastAsia" w:cs="Arial"/>
              <w:noProof/>
              <w:sz w:val="22"/>
              <w:szCs w:val="22"/>
              <w:lang w:eastAsia="fr-FR" w:bidi="ar-SA"/>
            </w:rPr>
          </w:pPr>
          <w:hyperlink w:anchor="_Toc201573029" w:history="1">
            <w:r w:rsidR="00C40D57" w:rsidRPr="00F5621C">
              <w:rPr>
                <w:rStyle w:val="Lienhypertexte"/>
                <w:rFonts w:cs="Arial"/>
                <w:noProof/>
              </w:rPr>
              <w:t>3.4</w:t>
            </w:r>
            <w:r w:rsidR="00C40D57" w:rsidRPr="00F5621C">
              <w:rPr>
                <w:rFonts w:eastAsiaTheme="minorEastAsia" w:cs="Arial"/>
                <w:noProof/>
                <w:sz w:val="22"/>
                <w:szCs w:val="22"/>
                <w:lang w:eastAsia="fr-FR" w:bidi="ar-SA"/>
              </w:rPr>
              <w:tab/>
            </w:r>
            <w:r w:rsidR="00C40D57" w:rsidRPr="00F5621C">
              <w:rPr>
                <w:rStyle w:val="Lienhypertexte"/>
                <w:rFonts w:cs="Arial"/>
                <w:noProof/>
              </w:rPr>
              <w:t>Copie de la déclaration de détachement de travailleurs ou attestation sociale ou documents relatifs aux contractants étrangers ou liste nominative des salariés étrangers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_Toc201573029 \h </w:instrText>
            </w:r>
            <w:r w:rsidR="00C40D57" w:rsidRPr="00F5621C">
              <w:rPr>
                <w:rFonts w:cs="Arial"/>
                <w:noProof/>
                <w:webHidden/>
              </w:rPr>
            </w:r>
            <w:r w:rsidR="00C40D57" w:rsidRPr="00F5621C">
              <w:rPr>
                <w:rFonts w:cs="Arial"/>
                <w:noProof/>
                <w:webHidden/>
              </w:rPr>
              <w:fldChar w:fldCharType="separate"/>
            </w:r>
            <w:r>
              <w:rPr>
                <w:rFonts w:cs="Arial"/>
                <w:noProof/>
                <w:webHidden/>
              </w:rPr>
              <w:t>17</w:t>
            </w:r>
            <w:r w:rsidR="00C40D57" w:rsidRPr="00F5621C">
              <w:rPr>
                <w:rFonts w:cs="Arial"/>
                <w:noProof/>
                <w:webHidden/>
              </w:rPr>
              <w:fldChar w:fldCharType="end"/>
            </w:r>
          </w:hyperlink>
        </w:p>
        <w:p w14:paraId="26BC983D" w14:textId="0DAF65DA" w:rsidR="00C40D57" w:rsidRPr="00F5621C" w:rsidRDefault="003631BD">
          <w:pPr>
            <w:pStyle w:val="TM2"/>
            <w:tabs>
              <w:tab w:val="left" w:pos="567"/>
            </w:tabs>
            <w:rPr>
              <w:rFonts w:eastAsiaTheme="minorEastAsia" w:cs="Arial"/>
              <w:noProof/>
              <w:sz w:val="22"/>
              <w:szCs w:val="22"/>
              <w:lang w:eastAsia="fr-FR" w:bidi="ar-SA"/>
            </w:rPr>
          </w:pPr>
          <w:hyperlink w:anchor="_Toc201573030" w:history="1">
            <w:r w:rsidR="00C40D57" w:rsidRPr="00F5621C">
              <w:rPr>
                <w:rStyle w:val="Lienhypertexte"/>
                <w:rFonts w:cs="Arial"/>
                <w:noProof/>
              </w:rPr>
              <w:t>3.5</w:t>
            </w:r>
            <w:r w:rsidR="00C40D57" w:rsidRPr="00F5621C">
              <w:rPr>
                <w:rFonts w:eastAsiaTheme="minorEastAsia" w:cs="Arial"/>
                <w:noProof/>
                <w:sz w:val="22"/>
                <w:szCs w:val="22"/>
                <w:lang w:eastAsia="fr-FR" w:bidi="ar-SA"/>
              </w:rPr>
              <w:tab/>
            </w:r>
            <w:r w:rsidR="00C40D57" w:rsidRPr="00F5621C">
              <w:rPr>
                <w:rStyle w:val="Lienhypertexte"/>
                <w:rFonts w:cs="Arial"/>
                <w:noProof/>
              </w:rPr>
              <w:t>Attestation URSSAF de moins de 6 mois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_Toc201573030 \h </w:instrText>
            </w:r>
            <w:r w:rsidR="00C40D57" w:rsidRPr="00F5621C">
              <w:rPr>
                <w:rFonts w:cs="Arial"/>
                <w:noProof/>
                <w:webHidden/>
              </w:rPr>
            </w:r>
            <w:r w:rsidR="00C40D57" w:rsidRPr="00F5621C">
              <w:rPr>
                <w:rFonts w:cs="Arial"/>
                <w:noProof/>
                <w:webHidden/>
              </w:rPr>
              <w:fldChar w:fldCharType="separate"/>
            </w:r>
            <w:r>
              <w:rPr>
                <w:rFonts w:cs="Arial"/>
                <w:noProof/>
                <w:webHidden/>
              </w:rPr>
              <w:t>18</w:t>
            </w:r>
            <w:r w:rsidR="00C40D57" w:rsidRPr="00F5621C">
              <w:rPr>
                <w:rFonts w:cs="Arial"/>
                <w:noProof/>
                <w:webHidden/>
              </w:rPr>
              <w:fldChar w:fldCharType="end"/>
            </w:r>
          </w:hyperlink>
        </w:p>
        <w:p w14:paraId="2C292631" w14:textId="4D53115D" w:rsidR="00C40D57" w:rsidRPr="00F5621C" w:rsidRDefault="003631BD">
          <w:pPr>
            <w:pStyle w:val="TM2"/>
            <w:tabs>
              <w:tab w:val="left" w:pos="567"/>
            </w:tabs>
            <w:rPr>
              <w:rFonts w:eastAsiaTheme="minorEastAsia" w:cs="Arial"/>
              <w:noProof/>
              <w:sz w:val="22"/>
              <w:szCs w:val="22"/>
              <w:lang w:eastAsia="fr-FR" w:bidi="ar-SA"/>
            </w:rPr>
          </w:pPr>
          <w:hyperlink w:anchor="_Toc201573031" w:history="1">
            <w:r w:rsidR="00C40D57" w:rsidRPr="00F5621C">
              <w:rPr>
                <w:rStyle w:val="Lienhypertexte"/>
                <w:rFonts w:cs="Arial"/>
                <w:noProof/>
              </w:rPr>
              <w:t>3.6</w:t>
            </w:r>
            <w:r w:rsidR="00C40D57" w:rsidRPr="00F5621C">
              <w:rPr>
                <w:rFonts w:eastAsiaTheme="minorEastAsia" w:cs="Arial"/>
                <w:noProof/>
                <w:sz w:val="22"/>
                <w:szCs w:val="22"/>
                <w:lang w:eastAsia="fr-FR" w:bidi="ar-SA"/>
              </w:rPr>
              <w:tab/>
            </w:r>
            <w:r w:rsidR="00C40D57" w:rsidRPr="00F5621C">
              <w:rPr>
                <w:rStyle w:val="Lienhypertexte"/>
                <w:rFonts w:cs="Arial"/>
                <w:noProof/>
              </w:rPr>
              <w:t>Certificat attestant le versement régulier des cotisations pour le service des CP et chômage intempéries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_Toc201573031 \h </w:instrText>
            </w:r>
            <w:r w:rsidR="00C40D57" w:rsidRPr="00F5621C">
              <w:rPr>
                <w:rFonts w:cs="Arial"/>
                <w:noProof/>
                <w:webHidden/>
              </w:rPr>
            </w:r>
            <w:r w:rsidR="00C40D57" w:rsidRPr="00F5621C">
              <w:rPr>
                <w:rFonts w:cs="Arial"/>
                <w:noProof/>
                <w:webHidden/>
              </w:rPr>
              <w:fldChar w:fldCharType="separate"/>
            </w:r>
            <w:r>
              <w:rPr>
                <w:rFonts w:cs="Arial"/>
                <w:noProof/>
                <w:webHidden/>
              </w:rPr>
              <w:t>19</w:t>
            </w:r>
            <w:r w:rsidR="00C40D57" w:rsidRPr="00F5621C">
              <w:rPr>
                <w:rFonts w:cs="Arial"/>
                <w:noProof/>
                <w:webHidden/>
              </w:rPr>
              <w:fldChar w:fldCharType="end"/>
            </w:r>
          </w:hyperlink>
        </w:p>
        <w:p w14:paraId="41AAEAF6" w14:textId="274FE03B" w:rsidR="00C40D57" w:rsidRPr="00F5621C" w:rsidRDefault="003631BD">
          <w:pPr>
            <w:pStyle w:val="TM1"/>
            <w:rPr>
              <w:rFonts w:ascii="Arial" w:eastAsiaTheme="minorEastAsia" w:hAnsi="Arial" w:cs="Arial"/>
              <w:b w:val="0"/>
              <w:smallCaps w:val="0"/>
              <w:noProof/>
              <w:sz w:val="22"/>
              <w:szCs w:val="22"/>
              <w:lang w:eastAsia="fr-FR" w:bidi="ar-SA"/>
            </w:rPr>
          </w:pPr>
          <w:hyperlink w:anchor="_Toc201573032" w:history="1">
            <w:r w:rsidR="00C40D57" w:rsidRPr="00F5621C">
              <w:rPr>
                <w:rStyle w:val="Lienhypertexte"/>
                <w:rFonts w:ascii="Arial" w:hAnsi="Arial" w:cs="Arial"/>
                <w:noProof/>
              </w:rPr>
              <w:t>4. Pièces permettant d’apprécier les capacités techniques et professionnelles du candidat</w:t>
            </w:r>
            <w:r w:rsidR="00C40D57" w:rsidRPr="00F5621C">
              <w:rPr>
                <w:rFonts w:ascii="Arial" w:hAnsi="Arial" w:cs="Arial"/>
                <w:noProof/>
                <w:webHidden/>
              </w:rPr>
              <w:tab/>
            </w:r>
            <w:r w:rsidR="00C40D57" w:rsidRPr="00F5621C">
              <w:rPr>
                <w:rFonts w:ascii="Arial" w:hAnsi="Arial" w:cs="Arial"/>
                <w:noProof/>
                <w:webHidden/>
              </w:rPr>
              <w:fldChar w:fldCharType="begin"/>
            </w:r>
            <w:r w:rsidR="00C40D57" w:rsidRPr="00F5621C">
              <w:rPr>
                <w:rFonts w:ascii="Arial" w:hAnsi="Arial" w:cs="Arial"/>
                <w:noProof/>
                <w:webHidden/>
              </w:rPr>
              <w:instrText xml:space="preserve"> PAGEREF _Toc201573032 \h </w:instrText>
            </w:r>
            <w:r w:rsidR="00C40D57" w:rsidRPr="00F5621C">
              <w:rPr>
                <w:rFonts w:ascii="Arial" w:hAnsi="Arial" w:cs="Arial"/>
                <w:noProof/>
                <w:webHidden/>
              </w:rPr>
            </w:r>
            <w:r w:rsidR="00C40D57" w:rsidRPr="00F5621C">
              <w:rPr>
                <w:rFonts w:ascii="Arial" w:hAnsi="Arial" w:cs="Arial"/>
                <w:noProof/>
                <w:webHidden/>
              </w:rPr>
              <w:fldChar w:fldCharType="separate"/>
            </w:r>
            <w:r>
              <w:rPr>
                <w:rFonts w:ascii="Arial" w:hAnsi="Arial" w:cs="Arial"/>
                <w:noProof/>
                <w:webHidden/>
              </w:rPr>
              <w:t>20</w:t>
            </w:r>
            <w:r w:rsidR="00C40D57" w:rsidRPr="00F5621C">
              <w:rPr>
                <w:rFonts w:ascii="Arial" w:hAnsi="Arial" w:cs="Arial"/>
                <w:noProof/>
                <w:webHidden/>
              </w:rPr>
              <w:fldChar w:fldCharType="end"/>
            </w:r>
          </w:hyperlink>
        </w:p>
        <w:p w14:paraId="5504ABF1" w14:textId="1ACF3BBC" w:rsidR="00C40D57" w:rsidRPr="00F5621C" w:rsidRDefault="003631BD">
          <w:pPr>
            <w:pStyle w:val="TM2"/>
            <w:tabs>
              <w:tab w:val="left" w:pos="567"/>
            </w:tabs>
            <w:rPr>
              <w:rFonts w:eastAsiaTheme="minorEastAsia" w:cs="Arial"/>
              <w:noProof/>
              <w:sz w:val="22"/>
              <w:szCs w:val="22"/>
              <w:lang w:eastAsia="fr-FR" w:bidi="ar-SA"/>
            </w:rPr>
          </w:pPr>
          <w:hyperlink w:anchor="_Toc201573033" w:history="1">
            <w:r w:rsidR="00C40D57" w:rsidRPr="00F5621C">
              <w:rPr>
                <w:rStyle w:val="Lienhypertexte"/>
                <w:rFonts w:cs="Arial"/>
                <w:noProof/>
              </w:rPr>
              <w:t>4.1</w:t>
            </w:r>
            <w:r w:rsidR="00C40D57" w:rsidRPr="00F5621C">
              <w:rPr>
                <w:rFonts w:eastAsiaTheme="minorEastAsia" w:cs="Arial"/>
                <w:noProof/>
                <w:sz w:val="22"/>
                <w:szCs w:val="22"/>
                <w:lang w:eastAsia="fr-FR" w:bidi="ar-SA"/>
              </w:rPr>
              <w:tab/>
            </w:r>
            <w:r w:rsidR="00C40D57" w:rsidRPr="00F5621C">
              <w:rPr>
                <w:rStyle w:val="Lienhypertexte"/>
                <w:rFonts w:cs="Arial"/>
                <w:noProof/>
              </w:rPr>
              <w:t>Liste des principaux travaux</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_Toc201573033 \h </w:instrText>
            </w:r>
            <w:r w:rsidR="00C40D57" w:rsidRPr="00F5621C">
              <w:rPr>
                <w:rFonts w:cs="Arial"/>
                <w:noProof/>
                <w:webHidden/>
              </w:rPr>
            </w:r>
            <w:r w:rsidR="00C40D57" w:rsidRPr="00F5621C">
              <w:rPr>
                <w:rFonts w:cs="Arial"/>
                <w:noProof/>
                <w:webHidden/>
              </w:rPr>
              <w:fldChar w:fldCharType="separate"/>
            </w:r>
            <w:r>
              <w:rPr>
                <w:rFonts w:cs="Arial"/>
                <w:noProof/>
                <w:webHidden/>
              </w:rPr>
              <w:t>20</w:t>
            </w:r>
            <w:r w:rsidR="00C40D57" w:rsidRPr="00F5621C">
              <w:rPr>
                <w:rFonts w:cs="Arial"/>
                <w:noProof/>
                <w:webHidden/>
              </w:rPr>
              <w:fldChar w:fldCharType="end"/>
            </w:r>
          </w:hyperlink>
        </w:p>
        <w:p w14:paraId="2F452ED1" w14:textId="19761E35" w:rsidR="00C40D57" w:rsidRPr="00F5621C" w:rsidRDefault="003631BD">
          <w:pPr>
            <w:pStyle w:val="TM2"/>
            <w:tabs>
              <w:tab w:val="left" w:pos="567"/>
            </w:tabs>
            <w:rPr>
              <w:rFonts w:eastAsiaTheme="minorEastAsia" w:cs="Arial"/>
              <w:noProof/>
              <w:sz w:val="22"/>
              <w:szCs w:val="22"/>
              <w:lang w:eastAsia="fr-FR" w:bidi="ar-SA"/>
            </w:rPr>
          </w:pPr>
          <w:hyperlink w:anchor="_Toc201573034" w:history="1">
            <w:r w:rsidR="00C40D57" w:rsidRPr="00F5621C">
              <w:rPr>
                <w:rStyle w:val="Lienhypertexte"/>
                <w:rFonts w:cs="Arial"/>
                <w:noProof/>
              </w:rPr>
              <w:t>4.2</w:t>
            </w:r>
            <w:r w:rsidR="00C40D57" w:rsidRPr="00F5621C">
              <w:rPr>
                <w:rFonts w:eastAsiaTheme="minorEastAsia" w:cs="Arial"/>
                <w:noProof/>
                <w:sz w:val="22"/>
                <w:szCs w:val="22"/>
                <w:lang w:eastAsia="fr-FR" w:bidi="ar-SA"/>
              </w:rPr>
              <w:tab/>
            </w:r>
            <w:r w:rsidR="00C40D57" w:rsidRPr="00F5621C">
              <w:rPr>
                <w:rStyle w:val="Lienhypertexte"/>
                <w:rFonts w:cs="Arial"/>
                <w:noProof/>
              </w:rPr>
              <w:t>Effectifs moyens annuels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_Toc201573034 \h </w:instrText>
            </w:r>
            <w:r w:rsidR="00C40D57" w:rsidRPr="00F5621C">
              <w:rPr>
                <w:rFonts w:cs="Arial"/>
                <w:noProof/>
                <w:webHidden/>
              </w:rPr>
            </w:r>
            <w:r w:rsidR="00C40D57" w:rsidRPr="00F5621C">
              <w:rPr>
                <w:rFonts w:cs="Arial"/>
                <w:noProof/>
                <w:webHidden/>
              </w:rPr>
              <w:fldChar w:fldCharType="separate"/>
            </w:r>
            <w:r>
              <w:rPr>
                <w:rFonts w:cs="Arial"/>
                <w:noProof/>
                <w:webHidden/>
              </w:rPr>
              <w:t>21</w:t>
            </w:r>
            <w:r w:rsidR="00C40D57" w:rsidRPr="00F5621C">
              <w:rPr>
                <w:rFonts w:cs="Arial"/>
                <w:noProof/>
                <w:webHidden/>
              </w:rPr>
              <w:fldChar w:fldCharType="end"/>
            </w:r>
          </w:hyperlink>
        </w:p>
        <w:p w14:paraId="0C21E1D8" w14:textId="1A78C4D8" w:rsidR="00C40D57" w:rsidRPr="00F5621C" w:rsidRDefault="003631BD">
          <w:pPr>
            <w:pStyle w:val="TM2"/>
            <w:tabs>
              <w:tab w:val="left" w:pos="567"/>
            </w:tabs>
            <w:rPr>
              <w:rFonts w:eastAsiaTheme="minorEastAsia" w:cs="Arial"/>
              <w:noProof/>
              <w:sz w:val="22"/>
              <w:szCs w:val="22"/>
              <w:lang w:eastAsia="fr-FR" w:bidi="ar-SA"/>
            </w:rPr>
          </w:pPr>
          <w:hyperlink w:anchor="_Toc201573035" w:history="1">
            <w:r w:rsidR="00C40D57" w:rsidRPr="00F5621C">
              <w:rPr>
                <w:rStyle w:val="Lienhypertexte"/>
                <w:rFonts w:cs="Arial"/>
                <w:noProof/>
              </w:rPr>
              <w:t>4.3</w:t>
            </w:r>
            <w:r w:rsidR="00C40D57" w:rsidRPr="00F5621C">
              <w:rPr>
                <w:rFonts w:eastAsiaTheme="minorEastAsia" w:cs="Arial"/>
                <w:noProof/>
                <w:sz w:val="22"/>
                <w:szCs w:val="22"/>
                <w:lang w:eastAsia="fr-FR" w:bidi="ar-SA"/>
              </w:rPr>
              <w:tab/>
            </w:r>
            <w:r w:rsidR="00C40D57" w:rsidRPr="00F5621C">
              <w:rPr>
                <w:rStyle w:val="Lienhypertexte"/>
                <w:rFonts w:cs="Arial"/>
                <w:noProof/>
              </w:rPr>
              <w:t>Titres d’études et professionnels</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_Toc201573035 \h </w:instrText>
            </w:r>
            <w:r w:rsidR="00C40D57" w:rsidRPr="00F5621C">
              <w:rPr>
                <w:rFonts w:cs="Arial"/>
                <w:noProof/>
                <w:webHidden/>
              </w:rPr>
            </w:r>
            <w:r w:rsidR="00C40D57" w:rsidRPr="00F5621C">
              <w:rPr>
                <w:rFonts w:cs="Arial"/>
                <w:noProof/>
                <w:webHidden/>
              </w:rPr>
              <w:fldChar w:fldCharType="separate"/>
            </w:r>
            <w:r>
              <w:rPr>
                <w:rFonts w:cs="Arial"/>
                <w:noProof/>
                <w:webHidden/>
              </w:rPr>
              <w:t>22</w:t>
            </w:r>
            <w:r w:rsidR="00C40D57" w:rsidRPr="00F5621C">
              <w:rPr>
                <w:rFonts w:cs="Arial"/>
                <w:noProof/>
                <w:webHidden/>
              </w:rPr>
              <w:fldChar w:fldCharType="end"/>
            </w:r>
          </w:hyperlink>
        </w:p>
        <w:p w14:paraId="0AE1CDC0" w14:textId="5987DBFB" w:rsidR="00C40D57" w:rsidRPr="00F5621C" w:rsidRDefault="003631BD">
          <w:pPr>
            <w:pStyle w:val="TM2"/>
            <w:tabs>
              <w:tab w:val="left" w:pos="567"/>
            </w:tabs>
            <w:rPr>
              <w:rFonts w:eastAsiaTheme="minorEastAsia" w:cs="Arial"/>
              <w:noProof/>
              <w:sz w:val="22"/>
              <w:szCs w:val="22"/>
              <w:lang w:eastAsia="fr-FR" w:bidi="ar-SA"/>
            </w:rPr>
          </w:pPr>
          <w:hyperlink w:anchor="_Toc201573036" w:history="1">
            <w:r w:rsidR="00C40D57" w:rsidRPr="00F5621C">
              <w:rPr>
                <w:rStyle w:val="Lienhypertexte"/>
                <w:rFonts w:cs="Arial"/>
                <w:noProof/>
              </w:rPr>
              <w:t>4.4</w:t>
            </w:r>
            <w:r w:rsidR="00C40D57" w:rsidRPr="00F5621C">
              <w:rPr>
                <w:rFonts w:eastAsiaTheme="minorEastAsia" w:cs="Arial"/>
                <w:noProof/>
                <w:sz w:val="22"/>
                <w:szCs w:val="22"/>
                <w:lang w:eastAsia="fr-FR" w:bidi="ar-SA"/>
              </w:rPr>
              <w:tab/>
            </w:r>
            <w:r w:rsidR="00C40D57" w:rsidRPr="00F5621C">
              <w:rPr>
                <w:rStyle w:val="Lienhypertexte"/>
                <w:rFonts w:cs="Arial"/>
                <w:noProof/>
              </w:rPr>
              <w:t>Descriptif de l’outillage et du matériel</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_Toc201573036 \h </w:instrText>
            </w:r>
            <w:r w:rsidR="00C40D57" w:rsidRPr="00F5621C">
              <w:rPr>
                <w:rFonts w:cs="Arial"/>
                <w:noProof/>
                <w:webHidden/>
              </w:rPr>
            </w:r>
            <w:r w:rsidR="00C40D57" w:rsidRPr="00F5621C">
              <w:rPr>
                <w:rFonts w:cs="Arial"/>
                <w:noProof/>
                <w:webHidden/>
              </w:rPr>
              <w:fldChar w:fldCharType="separate"/>
            </w:r>
            <w:r>
              <w:rPr>
                <w:rFonts w:cs="Arial"/>
                <w:noProof/>
                <w:webHidden/>
              </w:rPr>
              <w:t>23</w:t>
            </w:r>
            <w:r w:rsidR="00C40D57" w:rsidRPr="00F5621C">
              <w:rPr>
                <w:rFonts w:cs="Arial"/>
                <w:noProof/>
                <w:webHidden/>
              </w:rPr>
              <w:fldChar w:fldCharType="end"/>
            </w:r>
          </w:hyperlink>
        </w:p>
        <w:p w14:paraId="139EEDA8" w14:textId="786F59F3" w:rsidR="00C40D57" w:rsidRPr="00F5621C" w:rsidRDefault="003631BD">
          <w:pPr>
            <w:pStyle w:val="TM2"/>
            <w:tabs>
              <w:tab w:val="left" w:pos="567"/>
            </w:tabs>
            <w:rPr>
              <w:rFonts w:eastAsiaTheme="minorEastAsia" w:cs="Arial"/>
              <w:noProof/>
              <w:sz w:val="22"/>
              <w:szCs w:val="22"/>
              <w:lang w:eastAsia="fr-FR" w:bidi="ar-SA"/>
            </w:rPr>
          </w:pPr>
          <w:hyperlink w:anchor="_Toc201573037" w:history="1">
            <w:r w:rsidR="00C40D57" w:rsidRPr="00F5621C">
              <w:rPr>
                <w:rStyle w:val="Lienhypertexte"/>
                <w:rFonts w:cs="Arial"/>
                <w:noProof/>
              </w:rPr>
              <w:t>4.5</w:t>
            </w:r>
            <w:r w:rsidR="00C40D57" w:rsidRPr="00F5621C">
              <w:rPr>
                <w:rFonts w:eastAsiaTheme="minorEastAsia" w:cs="Arial"/>
                <w:noProof/>
                <w:sz w:val="22"/>
                <w:szCs w:val="22"/>
                <w:lang w:eastAsia="fr-FR" w:bidi="ar-SA"/>
              </w:rPr>
              <w:tab/>
            </w:r>
            <w:r w:rsidR="00C40D57" w:rsidRPr="00F5621C">
              <w:rPr>
                <w:rStyle w:val="Lienhypertexte"/>
                <w:rFonts w:cs="Arial"/>
                <w:noProof/>
              </w:rPr>
              <w:t>Système de gestion et chaîne d’approvisionnement</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_Toc201573037 \h </w:instrText>
            </w:r>
            <w:r w:rsidR="00C40D57" w:rsidRPr="00F5621C">
              <w:rPr>
                <w:rFonts w:cs="Arial"/>
                <w:noProof/>
                <w:webHidden/>
              </w:rPr>
            </w:r>
            <w:r w:rsidR="00C40D57" w:rsidRPr="00F5621C">
              <w:rPr>
                <w:rFonts w:cs="Arial"/>
                <w:noProof/>
                <w:webHidden/>
              </w:rPr>
              <w:fldChar w:fldCharType="separate"/>
            </w:r>
            <w:r>
              <w:rPr>
                <w:rFonts w:cs="Arial"/>
                <w:noProof/>
                <w:webHidden/>
              </w:rPr>
              <w:t>24</w:t>
            </w:r>
            <w:r w:rsidR="00C40D57" w:rsidRPr="00F5621C">
              <w:rPr>
                <w:rFonts w:cs="Arial"/>
                <w:noProof/>
                <w:webHidden/>
              </w:rPr>
              <w:fldChar w:fldCharType="end"/>
            </w:r>
          </w:hyperlink>
        </w:p>
        <w:p w14:paraId="531014A1" w14:textId="7D8BDC71" w:rsidR="00C40D57" w:rsidRPr="00F5621C" w:rsidRDefault="003631BD">
          <w:pPr>
            <w:pStyle w:val="TM2"/>
            <w:tabs>
              <w:tab w:val="left" w:pos="567"/>
            </w:tabs>
            <w:rPr>
              <w:rFonts w:eastAsiaTheme="minorEastAsia" w:cs="Arial"/>
              <w:noProof/>
              <w:sz w:val="22"/>
              <w:szCs w:val="22"/>
              <w:lang w:eastAsia="fr-FR" w:bidi="ar-SA"/>
            </w:rPr>
          </w:pPr>
          <w:hyperlink w:anchor="_Toc201573038" w:history="1">
            <w:r w:rsidR="00C40D57" w:rsidRPr="00F5621C">
              <w:rPr>
                <w:rStyle w:val="Lienhypertexte"/>
                <w:rFonts w:cs="Arial"/>
                <w:noProof/>
              </w:rPr>
              <w:t>4.6</w:t>
            </w:r>
            <w:r w:rsidR="00C40D57" w:rsidRPr="00F5621C">
              <w:rPr>
                <w:rFonts w:eastAsiaTheme="minorEastAsia" w:cs="Arial"/>
                <w:noProof/>
                <w:sz w:val="22"/>
                <w:szCs w:val="22"/>
                <w:lang w:eastAsia="fr-FR" w:bidi="ar-SA"/>
              </w:rPr>
              <w:tab/>
            </w:r>
            <w:r w:rsidR="00C40D57" w:rsidRPr="00F5621C">
              <w:rPr>
                <w:rStyle w:val="Lienhypertexte"/>
                <w:rFonts w:cs="Arial"/>
                <w:noProof/>
              </w:rPr>
              <w:t>Attestations d’assurance</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_Toc201573038 \h </w:instrText>
            </w:r>
            <w:r w:rsidR="00C40D57" w:rsidRPr="00F5621C">
              <w:rPr>
                <w:rFonts w:cs="Arial"/>
                <w:noProof/>
                <w:webHidden/>
              </w:rPr>
            </w:r>
            <w:r w:rsidR="00C40D57" w:rsidRPr="00F5621C">
              <w:rPr>
                <w:rFonts w:cs="Arial"/>
                <w:noProof/>
                <w:webHidden/>
              </w:rPr>
              <w:fldChar w:fldCharType="separate"/>
            </w:r>
            <w:r>
              <w:rPr>
                <w:rFonts w:cs="Arial"/>
                <w:noProof/>
                <w:webHidden/>
              </w:rPr>
              <w:t>25</w:t>
            </w:r>
            <w:r w:rsidR="00C40D57" w:rsidRPr="00F5621C">
              <w:rPr>
                <w:rFonts w:cs="Arial"/>
                <w:noProof/>
                <w:webHidden/>
              </w:rPr>
              <w:fldChar w:fldCharType="end"/>
            </w:r>
          </w:hyperlink>
        </w:p>
        <w:p w14:paraId="2AF45316" w14:textId="60CB65D7" w:rsidR="00C40D57" w:rsidRPr="00F5621C" w:rsidRDefault="003631BD">
          <w:pPr>
            <w:pStyle w:val="TM2"/>
            <w:tabs>
              <w:tab w:val="left" w:pos="567"/>
            </w:tabs>
            <w:rPr>
              <w:rFonts w:eastAsiaTheme="minorEastAsia" w:cs="Arial"/>
              <w:noProof/>
              <w:sz w:val="22"/>
              <w:szCs w:val="22"/>
              <w:lang w:eastAsia="fr-FR" w:bidi="ar-SA"/>
            </w:rPr>
          </w:pPr>
          <w:hyperlink w:anchor="_Toc201573039" w:history="1">
            <w:r w:rsidR="00C40D57" w:rsidRPr="00F5621C">
              <w:rPr>
                <w:rStyle w:val="Lienhypertexte"/>
                <w:rFonts w:cs="Arial"/>
                <w:noProof/>
              </w:rPr>
              <w:t>4.7</w:t>
            </w:r>
            <w:r w:rsidR="00C40D57" w:rsidRPr="00F5621C">
              <w:rPr>
                <w:rFonts w:eastAsiaTheme="minorEastAsia" w:cs="Arial"/>
                <w:noProof/>
                <w:sz w:val="22"/>
                <w:szCs w:val="22"/>
                <w:lang w:eastAsia="fr-FR" w:bidi="ar-SA"/>
              </w:rPr>
              <w:tab/>
            </w:r>
            <w:r w:rsidR="00C40D57" w:rsidRPr="00F5621C">
              <w:rPr>
                <w:rStyle w:val="Lienhypertexte"/>
                <w:rFonts w:cs="Arial"/>
                <w:noProof/>
              </w:rPr>
              <w:t>Certificats de qualification professionnelle</w:t>
            </w:r>
            <w:r w:rsidR="00D43820" w:rsidRPr="00F5621C">
              <w:rPr>
                <w:rStyle w:val="Lienhypertexte"/>
                <w:rFonts w:cs="Arial"/>
                <w:noProof/>
              </w:rPr>
              <w:ptab w:relativeTo="margin" w:alignment="right" w:leader="dot"/>
            </w:r>
            <w:r w:rsidR="00C40D57" w:rsidRPr="00F5621C">
              <w:rPr>
                <w:rFonts w:cs="Arial"/>
                <w:noProof/>
                <w:webHidden/>
              </w:rPr>
              <w:fldChar w:fldCharType="begin"/>
            </w:r>
            <w:r w:rsidR="00C40D57" w:rsidRPr="00F5621C">
              <w:rPr>
                <w:rFonts w:cs="Arial"/>
                <w:noProof/>
                <w:webHidden/>
              </w:rPr>
              <w:instrText xml:space="preserve"> PAGEREF _Toc201573039 \h </w:instrText>
            </w:r>
            <w:r w:rsidR="00C40D57" w:rsidRPr="00F5621C">
              <w:rPr>
                <w:rFonts w:cs="Arial"/>
                <w:noProof/>
                <w:webHidden/>
              </w:rPr>
            </w:r>
            <w:r w:rsidR="00C40D57" w:rsidRPr="00F5621C">
              <w:rPr>
                <w:rFonts w:cs="Arial"/>
                <w:noProof/>
                <w:webHidden/>
              </w:rPr>
              <w:fldChar w:fldCharType="separate"/>
            </w:r>
            <w:r>
              <w:rPr>
                <w:rFonts w:cs="Arial"/>
                <w:noProof/>
                <w:webHidden/>
              </w:rPr>
              <w:t>26</w:t>
            </w:r>
            <w:r w:rsidR="00C40D57" w:rsidRPr="00F5621C">
              <w:rPr>
                <w:rFonts w:cs="Arial"/>
                <w:noProof/>
                <w:webHidden/>
              </w:rPr>
              <w:fldChar w:fldCharType="end"/>
            </w:r>
          </w:hyperlink>
        </w:p>
        <w:p w14:paraId="1AC7CED1" w14:textId="7A242A5C" w:rsidR="00C40D57" w:rsidRPr="00F5621C" w:rsidRDefault="00C40D57">
          <w:pPr>
            <w:rPr>
              <w:rFonts w:cs="Arial"/>
            </w:rPr>
          </w:pPr>
          <w:r w:rsidRPr="00F5621C">
            <w:rPr>
              <w:rFonts w:cs="Arial"/>
              <w:b/>
              <w:bCs/>
            </w:rPr>
            <w:fldChar w:fldCharType="end"/>
          </w:r>
        </w:p>
      </w:sdtContent>
    </w:sdt>
    <w:p w14:paraId="7E12638D" w14:textId="77777777" w:rsidR="002A627F" w:rsidRPr="00F5621C" w:rsidRDefault="002A627F">
      <w:pPr>
        <w:widowControl w:val="0"/>
        <w:spacing w:before="0"/>
        <w:jc w:val="left"/>
        <w:rPr>
          <w:rFonts w:cs="Arial"/>
          <w:b/>
          <w:bCs/>
          <w:iCs/>
          <w:color w:val="2F5496" w:themeColor="accent1" w:themeShade="BF"/>
          <w:sz w:val="22"/>
          <w:szCs w:val="28"/>
          <w:u w:val="single"/>
        </w:rPr>
      </w:pPr>
      <w:r w:rsidRPr="00F5621C">
        <w:rPr>
          <w:rFonts w:cs="Arial"/>
        </w:rPr>
        <w:br w:type="page"/>
      </w:r>
    </w:p>
    <w:p w14:paraId="75966C68" w14:textId="337BA36C" w:rsidR="002A627F" w:rsidRPr="00F5621C" w:rsidRDefault="002A627F" w:rsidP="00043822">
      <w:pPr>
        <w:pStyle w:val="Titre1"/>
        <w:numPr>
          <w:ilvl w:val="0"/>
          <w:numId w:val="21"/>
        </w:numPr>
        <w:rPr>
          <w:rFonts w:cs="Arial"/>
          <w:sz w:val="32"/>
          <w:szCs w:val="32"/>
        </w:rPr>
      </w:pPr>
      <w:bookmarkStart w:id="15" w:name="_Toc201572872"/>
      <w:bookmarkStart w:id="16" w:name="_Toc201573011"/>
      <w:r w:rsidRPr="00F5621C">
        <w:rPr>
          <w:rFonts w:cs="Arial"/>
          <w:sz w:val="32"/>
          <w:szCs w:val="32"/>
        </w:rPr>
        <w:lastRenderedPageBreak/>
        <w:t>Présentation du bordereau</w:t>
      </w:r>
      <w:bookmarkEnd w:id="15"/>
      <w:bookmarkEnd w:id="16"/>
    </w:p>
    <w:p w14:paraId="13E61142" w14:textId="698922A7" w:rsidR="002776B8" w:rsidRPr="00F5621C" w:rsidRDefault="002776B8" w:rsidP="002776B8">
      <w:pPr>
        <w:pStyle w:val="Standard"/>
        <w:rPr>
          <w:rFonts w:cs="Arial"/>
          <w:b/>
          <w:bCs/>
          <w:sz w:val="22"/>
          <w:szCs w:val="28"/>
        </w:rPr>
      </w:pPr>
      <w:r w:rsidRPr="00F5621C">
        <w:rPr>
          <w:rFonts w:cs="Arial"/>
          <w:b/>
          <w:bCs/>
          <w:sz w:val="22"/>
          <w:szCs w:val="28"/>
        </w:rPr>
        <w:t>Le candidat est invité à consulter le règlement de consultation afin de remplir le présent bordereau.</w:t>
      </w:r>
    </w:p>
    <w:p w14:paraId="3E635A93" w14:textId="4D03527C" w:rsidR="00C40D57" w:rsidRPr="00F5621C" w:rsidRDefault="002776B8" w:rsidP="002776B8">
      <w:pPr>
        <w:pStyle w:val="Standard"/>
        <w:rPr>
          <w:rFonts w:cs="Arial"/>
          <w:sz w:val="22"/>
          <w:szCs w:val="28"/>
        </w:rPr>
      </w:pPr>
      <w:r w:rsidRPr="00F5621C">
        <w:rPr>
          <w:rFonts w:cs="Arial"/>
          <w:sz w:val="22"/>
          <w:szCs w:val="28"/>
        </w:rPr>
        <w:t>Nous rappelons également que les candidats choisissant de remplir un DUME devront compléter le présent bordereau</w:t>
      </w:r>
      <w:r w:rsidR="00C40D57" w:rsidRPr="00F5621C">
        <w:rPr>
          <w:rFonts w:cs="Arial"/>
          <w:sz w:val="22"/>
          <w:szCs w:val="28"/>
        </w:rPr>
        <w:t xml:space="preserve"> des éléments ne pouvant être indiqués dans le formulaire DUME joint à la consultation</w:t>
      </w:r>
      <w:r w:rsidRPr="00F5621C">
        <w:rPr>
          <w:rFonts w:cs="Arial"/>
          <w:sz w:val="22"/>
          <w:szCs w:val="28"/>
        </w:rPr>
        <w:t>,</w:t>
      </w:r>
      <w:r w:rsidR="00C40D57" w:rsidRPr="00F5621C">
        <w:rPr>
          <w:rFonts w:cs="Arial"/>
          <w:sz w:val="22"/>
          <w:szCs w:val="28"/>
        </w:rPr>
        <w:t xml:space="preserve"> et</w:t>
      </w:r>
      <w:r w:rsidRPr="00F5621C">
        <w:rPr>
          <w:rFonts w:cs="Arial"/>
          <w:sz w:val="22"/>
          <w:szCs w:val="28"/>
        </w:rPr>
        <w:t xml:space="preserve"> notamment la partie relative aux pièces permettant d’apprécier les capacités techniques et professionnelles du candidat.</w:t>
      </w:r>
    </w:p>
    <w:p w14:paraId="2502BF78" w14:textId="1E4AF1D7" w:rsidR="002A627F" w:rsidRPr="00F5621C" w:rsidRDefault="002776B8" w:rsidP="003D61D1">
      <w:pPr>
        <w:pStyle w:val="Titre2"/>
        <w:numPr>
          <w:ilvl w:val="1"/>
          <w:numId w:val="16"/>
        </w:numPr>
        <w:rPr>
          <w:rFonts w:cs="Arial"/>
        </w:rPr>
      </w:pPr>
      <w:bookmarkStart w:id="17" w:name="_Toc201572873"/>
      <w:bookmarkStart w:id="18" w:name="_Toc201573012"/>
      <w:r w:rsidRPr="00F5621C">
        <w:rPr>
          <w:rFonts w:cs="Arial"/>
        </w:rPr>
        <w:t>Pièces administratives de la candidature</w:t>
      </w:r>
      <w:bookmarkEnd w:id="17"/>
      <w:bookmarkEnd w:id="18"/>
    </w:p>
    <w:p w14:paraId="0036B78C" w14:textId="13803584" w:rsidR="00C40D57" w:rsidRPr="00F5621C" w:rsidRDefault="002776B8" w:rsidP="002776B8">
      <w:pPr>
        <w:pStyle w:val="Standard"/>
        <w:rPr>
          <w:rFonts w:cs="Arial"/>
          <w:sz w:val="22"/>
          <w:szCs w:val="22"/>
        </w:rPr>
      </w:pPr>
      <w:r w:rsidRPr="00F5621C">
        <w:rPr>
          <w:rFonts w:cs="Arial"/>
          <w:sz w:val="22"/>
          <w:szCs w:val="22"/>
        </w:rPr>
        <w:t xml:space="preserve">Les pièces demandées ici sont obligatoires pour </w:t>
      </w:r>
      <w:r w:rsidR="00C40D57" w:rsidRPr="00F5621C">
        <w:rPr>
          <w:rFonts w:cs="Arial"/>
          <w:sz w:val="22"/>
          <w:szCs w:val="22"/>
        </w:rPr>
        <w:t>que</w:t>
      </w:r>
      <w:r w:rsidRPr="00F5621C">
        <w:rPr>
          <w:rFonts w:cs="Arial"/>
          <w:sz w:val="22"/>
          <w:szCs w:val="22"/>
        </w:rPr>
        <w:t xml:space="preserve"> la candidature </w:t>
      </w:r>
      <w:r w:rsidR="00C40D57" w:rsidRPr="00F5621C">
        <w:rPr>
          <w:rFonts w:cs="Arial"/>
          <w:sz w:val="22"/>
          <w:szCs w:val="22"/>
        </w:rPr>
        <w:t>soit qualifiée de conforme. Les documents devront être fournis pour chaque candidat, chaque membre du groupement et/ou chaque sous-traitants présenté au stade de l’offre :</w:t>
      </w:r>
    </w:p>
    <w:p w14:paraId="45DB96F1" w14:textId="77777777" w:rsidR="00F83F89" w:rsidRPr="00F5621C" w:rsidRDefault="00F83F89" w:rsidP="00F83F89">
      <w:pPr>
        <w:pStyle w:val="Standard"/>
        <w:numPr>
          <w:ilvl w:val="0"/>
          <w:numId w:val="23"/>
        </w:numPr>
        <w:rPr>
          <w:rFonts w:cs="Arial"/>
          <w:sz w:val="22"/>
          <w:szCs w:val="22"/>
        </w:rPr>
      </w:pPr>
      <w:r w:rsidRPr="00F5621C">
        <w:rPr>
          <w:rFonts w:cs="Arial"/>
          <w:sz w:val="22"/>
          <w:szCs w:val="22"/>
        </w:rPr>
        <w:t>L’imprimé DC1 (lettre de candidature) ;</w:t>
      </w:r>
    </w:p>
    <w:p w14:paraId="143A7338" w14:textId="77777777" w:rsidR="00F83F89" w:rsidRPr="00F5621C" w:rsidRDefault="00F83F89" w:rsidP="00F83F89">
      <w:pPr>
        <w:pStyle w:val="Standard"/>
        <w:numPr>
          <w:ilvl w:val="0"/>
          <w:numId w:val="23"/>
        </w:numPr>
        <w:rPr>
          <w:rFonts w:cs="Arial"/>
          <w:sz w:val="22"/>
          <w:szCs w:val="22"/>
        </w:rPr>
      </w:pPr>
      <w:r w:rsidRPr="00F5621C">
        <w:rPr>
          <w:rFonts w:cs="Arial"/>
          <w:sz w:val="22"/>
          <w:szCs w:val="22"/>
        </w:rPr>
        <w:t>L’imprimé DC2 (déclaration du candidat) ;</w:t>
      </w:r>
    </w:p>
    <w:p w14:paraId="2162F2C1" w14:textId="77777777" w:rsidR="00F83F89" w:rsidRPr="00F5621C" w:rsidRDefault="00F83F89" w:rsidP="00F83F89">
      <w:pPr>
        <w:pStyle w:val="Standard"/>
        <w:numPr>
          <w:ilvl w:val="0"/>
          <w:numId w:val="23"/>
        </w:numPr>
        <w:rPr>
          <w:rFonts w:cs="Arial"/>
          <w:sz w:val="22"/>
          <w:szCs w:val="22"/>
        </w:rPr>
      </w:pPr>
      <w:r w:rsidRPr="00F5621C">
        <w:rPr>
          <w:rFonts w:cs="Arial"/>
          <w:sz w:val="22"/>
          <w:szCs w:val="22"/>
        </w:rPr>
        <w:t>L’imprimé DC4 (déclaration de sous-traitance) ;</w:t>
      </w:r>
    </w:p>
    <w:p w14:paraId="6C078D8F" w14:textId="77777777" w:rsidR="00F83F89" w:rsidRPr="00F5621C" w:rsidRDefault="00F83F89" w:rsidP="00F83F89">
      <w:pPr>
        <w:pStyle w:val="Standard"/>
        <w:numPr>
          <w:ilvl w:val="0"/>
          <w:numId w:val="23"/>
        </w:numPr>
        <w:rPr>
          <w:rFonts w:cs="Arial"/>
          <w:sz w:val="22"/>
          <w:szCs w:val="22"/>
        </w:rPr>
      </w:pPr>
      <w:r w:rsidRPr="00F5621C">
        <w:rPr>
          <w:rFonts w:cs="Arial"/>
          <w:sz w:val="22"/>
          <w:szCs w:val="22"/>
        </w:rPr>
        <w:t>Le document relatif au pouvoir de la personne habilitée à engager le candidat/la société ;</w:t>
      </w:r>
    </w:p>
    <w:p w14:paraId="78CE90AB" w14:textId="77777777" w:rsidR="00F83F89" w:rsidRPr="00F5621C" w:rsidRDefault="00F83F89" w:rsidP="00F83F89">
      <w:pPr>
        <w:pStyle w:val="Standard"/>
        <w:numPr>
          <w:ilvl w:val="0"/>
          <w:numId w:val="23"/>
        </w:numPr>
        <w:rPr>
          <w:rFonts w:cs="Arial"/>
          <w:sz w:val="22"/>
          <w:szCs w:val="22"/>
        </w:rPr>
      </w:pPr>
      <w:r w:rsidRPr="00F5621C">
        <w:rPr>
          <w:rFonts w:cs="Arial"/>
          <w:sz w:val="22"/>
          <w:szCs w:val="22"/>
        </w:rPr>
        <w:t>En cas de groupement d’entreprises, une lettre de chaque membre du groupement donnant pouvoir au mandataire (lettre d’habilitation du mandataire) ;</w:t>
      </w:r>
    </w:p>
    <w:p w14:paraId="2790FBB7" w14:textId="2BADB5A1" w:rsidR="00F83F89" w:rsidRPr="00F5621C" w:rsidRDefault="00F83F89" w:rsidP="00F83F89">
      <w:pPr>
        <w:pStyle w:val="Standard"/>
        <w:numPr>
          <w:ilvl w:val="0"/>
          <w:numId w:val="23"/>
        </w:numPr>
        <w:rPr>
          <w:rFonts w:cs="Arial"/>
          <w:sz w:val="22"/>
          <w:szCs w:val="22"/>
        </w:rPr>
      </w:pPr>
      <w:r w:rsidRPr="00F5621C">
        <w:rPr>
          <w:rFonts w:cs="Arial"/>
          <w:sz w:val="22"/>
          <w:szCs w:val="22"/>
        </w:rPr>
        <w:t>Une déclaration sur l’honneur datée et signée de moins de 6 mois avec entête de la société</w:t>
      </w:r>
      <w:r w:rsidR="00171112" w:rsidRPr="00F5621C">
        <w:rPr>
          <w:rFonts w:cs="Arial"/>
        </w:rPr>
        <w:t xml:space="preserve"> </w:t>
      </w:r>
      <w:r w:rsidR="00171112" w:rsidRPr="00F5621C">
        <w:rPr>
          <w:rFonts w:cs="Arial"/>
          <w:sz w:val="22"/>
          <w:szCs w:val="22"/>
        </w:rPr>
        <w:t>attestant que le candidat ne se trouve pas dans un cas d'interdictions visées aux articles L.2141-1 et L.2141-4 du CCP</w:t>
      </w:r>
      <w:r w:rsidRPr="00F5621C">
        <w:rPr>
          <w:rFonts w:cs="Arial"/>
          <w:sz w:val="22"/>
          <w:szCs w:val="22"/>
        </w:rPr>
        <w:t xml:space="preserve"> ;</w:t>
      </w:r>
    </w:p>
    <w:p w14:paraId="77CE8EF0" w14:textId="697A9EB0" w:rsidR="00F83F89" w:rsidRPr="00F5621C" w:rsidRDefault="00F83F89" w:rsidP="00171112">
      <w:pPr>
        <w:pStyle w:val="Listepuces2"/>
        <w:numPr>
          <w:ilvl w:val="0"/>
          <w:numId w:val="23"/>
        </w:numPr>
        <w:rPr>
          <w:rFonts w:ascii="Arial" w:hAnsi="Arial" w:cs="Arial"/>
          <w:u w:val="single"/>
          <w:lang w:eastAsia="fr-FR" w:bidi="fr-FR"/>
        </w:rPr>
      </w:pPr>
      <w:r w:rsidRPr="00F5621C">
        <w:rPr>
          <w:rFonts w:ascii="Arial" w:hAnsi="Arial" w:cs="Arial"/>
          <w:color w:val="auto"/>
          <w:lang w:eastAsia="fr-FR" w:bidi="fr-FR"/>
        </w:rPr>
        <w:t xml:space="preserve">Le numéro unique d'identification permettant à l'acheteur d'accéder aux informations pertinentes par le biais d'un système électronique. Le candidat peut toutefois fournir un extrait du registre pertinent, tel qu’un extrait K, un extrait </w:t>
      </w:r>
      <w:proofErr w:type="spellStart"/>
      <w:r w:rsidRPr="00F5621C">
        <w:rPr>
          <w:rFonts w:ascii="Arial" w:hAnsi="Arial" w:cs="Arial"/>
          <w:color w:val="auto"/>
          <w:lang w:eastAsia="fr-FR" w:bidi="fr-FR"/>
        </w:rPr>
        <w:t>KBis</w:t>
      </w:r>
      <w:proofErr w:type="spellEnd"/>
      <w:r w:rsidRPr="00F5621C">
        <w:rPr>
          <w:rFonts w:ascii="Arial" w:hAnsi="Arial" w:cs="Arial"/>
          <w:color w:val="auto"/>
          <w:lang w:eastAsia="fr-FR" w:bidi="fr-FR"/>
        </w:rPr>
        <w:t xml:space="preserve">, un extrait D1, </w:t>
      </w:r>
      <w:r w:rsidRPr="00F5621C">
        <w:rPr>
          <w:rFonts w:ascii="Arial" w:hAnsi="Arial" w:cs="Arial"/>
          <w:color w:val="auto"/>
          <w:u w:val="single"/>
          <w:lang w:eastAsia="fr-FR" w:bidi="fr-FR"/>
        </w:rPr>
        <w:t xml:space="preserve">de moins de </w:t>
      </w:r>
      <w:r w:rsidR="00171112" w:rsidRPr="00F5621C">
        <w:rPr>
          <w:rFonts w:ascii="Arial" w:hAnsi="Arial" w:cs="Arial"/>
          <w:color w:val="auto"/>
          <w:u w:val="single"/>
          <w:lang w:eastAsia="fr-FR" w:bidi="fr-FR"/>
        </w:rPr>
        <w:t>3</w:t>
      </w:r>
      <w:r w:rsidRPr="00F5621C">
        <w:rPr>
          <w:rFonts w:ascii="Arial" w:hAnsi="Arial" w:cs="Arial"/>
          <w:color w:val="auto"/>
          <w:u w:val="single"/>
          <w:lang w:eastAsia="fr-FR" w:bidi="fr-FR"/>
        </w:rPr>
        <w:t xml:space="preserve"> mois</w:t>
      </w:r>
      <w:r w:rsidRPr="00F5621C">
        <w:rPr>
          <w:rFonts w:ascii="Arial" w:hAnsi="Arial" w:cs="Arial"/>
          <w:color w:val="auto"/>
          <w:lang w:eastAsia="fr-FR" w:bidi="fr-FR"/>
        </w:rPr>
        <w:t xml:space="preserve"> dans ce bordereau de réponse</w:t>
      </w:r>
      <w:r w:rsidRPr="00F5621C">
        <w:rPr>
          <w:rFonts w:ascii="Arial" w:hAnsi="Arial" w:cs="Arial"/>
          <w:lang w:eastAsia="fr-FR" w:bidi="fr-FR"/>
        </w:rPr>
        <w:t> ;</w:t>
      </w:r>
    </w:p>
    <w:p w14:paraId="43800158" w14:textId="1BBCDDA1" w:rsidR="00043822" w:rsidRPr="00F5621C" w:rsidRDefault="00171112" w:rsidP="00043822">
      <w:pPr>
        <w:pStyle w:val="Standard"/>
        <w:numPr>
          <w:ilvl w:val="0"/>
          <w:numId w:val="23"/>
        </w:numPr>
        <w:rPr>
          <w:rFonts w:cs="Arial"/>
          <w:sz w:val="22"/>
          <w:szCs w:val="22"/>
        </w:rPr>
      </w:pPr>
      <w:r w:rsidRPr="00F5621C">
        <w:rPr>
          <w:rFonts w:cs="Arial"/>
          <w:sz w:val="22"/>
          <w:szCs w:val="22"/>
        </w:rPr>
        <w:t>Une a</w:t>
      </w:r>
      <w:r w:rsidR="00F83F89" w:rsidRPr="00F5621C">
        <w:rPr>
          <w:rFonts w:cs="Arial"/>
          <w:sz w:val="22"/>
          <w:szCs w:val="22"/>
        </w:rPr>
        <w:t xml:space="preserve">ttestation sur l’honneur relative aux sanctions applicables dans la commande publique aux opérateurs économiques russes (modèle fourni à reproduire sur </w:t>
      </w:r>
      <w:r w:rsidRPr="00F5621C">
        <w:rPr>
          <w:rFonts w:cs="Arial"/>
          <w:sz w:val="22"/>
          <w:szCs w:val="22"/>
        </w:rPr>
        <w:t>papier avec entête de la société) ;</w:t>
      </w:r>
    </w:p>
    <w:p w14:paraId="03A0FC96" w14:textId="1FC17F7D" w:rsidR="00C40D57" w:rsidRPr="00F5621C" w:rsidRDefault="00171112" w:rsidP="00F5621C">
      <w:pPr>
        <w:pStyle w:val="Standard"/>
        <w:numPr>
          <w:ilvl w:val="0"/>
          <w:numId w:val="23"/>
        </w:numPr>
        <w:rPr>
          <w:rFonts w:cs="Arial"/>
          <w:sz w:val="22"/>
          <w:szCs w:val="22"/>
        </w:rPr>
      </w:pPr>
      <w:r w:rsidRPr="00F5621C">
        <w:rPr>
          <w:rFonts w:cs="Arial"/>
          <w:sz w:val="22"/>
          <w:szCs w:val="22"/>
        </w:rPr>
        <w:t>La copie du jugement en cas de redressement judiciaire.</w:t>
      </w:r>
    </w:p>
    <w:p w14:paraId="1D598BAF" w14:textId="23EEAC40" w:rsidR="002A627F" w:rsidRPr="00F5621C" w:rsidRDefault="002776B8" w:rsidP="003D61D1">
      <w:pPr>
        <w:pStyle w:val="Titre2"/>
        <w:numPr>
          <w:ilvl w:val="1"/>
          <w:numId w:val="16"/>
        </w:numPr>
        <w:rPr>
          <w:rFonts w:cs="Arial"/>
        </w:rPr>
      </w:pPr>
      <w:bookmarkStart w:id="19" w:name="_Toc201572874"/>
      <w:bookmarkStart w:id="20" w:name="_Toc201573013"/>
      <w:r w:rsidRPr="00F5621C">
        <w:rPr>
          <w:rFonts w:cs="Arial"/>
        </w:rPr>
        <w:t xml:space="preserve">Pièces exigées </w:t>
      </w:r>
      <w:r w:rsidR="00C40D57" w:rsidRPr="00F5621C">
        <w:rPr>
          <w:rFonts w:cs="Arial"/>
        </w:rPr>
        <w:t>par</w:t>
      </w:r>
      <w:r w:rsidRPr="00F5621C">
        <w:rPr>
          <w:rFonts w:cs="Arial"/>
        </w:rPr>
        <w:t xml:space="preserve"> l’attributaire du marché</w:t>
      </w:r>
      <w:bookmarkEnd w:id="19"/>
      <w:bookmarkEnd w:id="20"/>
    </w:p>
    <w:p w14:paraId="683E6392" w14:textId="348053B6" w:rsidR="00C40D57" w:rsidRPr="00F5621C" w:rsidRDefault="002776B8" w:rsidP="00F5621C">
      <w:pPr>
        <w:rPr>
          <w:rFonts w:cs="Arial"/>
          <w:sz w:val="22"/>
          <w:szCs w:val="22"/>
        </w:rPr>
      </w:pPr>
      <w:r w:rsidRPr="00F5621C">
        <w:rPr>
          <w:rFonts w:cs="Arial"/>
          <w:sz w:val="22"/>
          <w:szCs w:val="28"/>
        </w:rPr>
        <w:t>Les pièces demandées ici peuvent être fournies dés le dépôt de l’offre ou uniquement lors de la phase d’attribution du marché.</w:t>
      </w:r>
      <w:r w:rsidR="00C40D57" w:rsidRPr="00F5621C">
        <w:rPr>
          <w:rFonts w:cs="Arial"/>
          <w:sz w:val="22"/>
          <w:szCs w:val="28"/>
        </w:rPr>
        <w:t xml:space="preserve"> </w:t>
      </w:r>
      <w:r w:rsidR="00C40D57" w:rsidRPr="00F5621C">
        <w:rPr>
          <w:rFonts w:cs="Arial"/>
          <w:sz w:val="22"/>
          <w:szCs w:val="22"/>
        </w:rPr>
        <w:t>Les documents devront être fournis pour chaque candidat, chaque membre du groupement et/ou chaque sous-traitants présenté au stade de l’offre :</w:t>
      </w:r>
    </w:p>
    <w:p w14:paraId="04B1EE67" w14:textId="79648BA8" w:rsidR="002776B8" w:rsidRPr="00F5621C" w:rsidRDefault="00171112" w:rsidP="00171112">
      <w:pPr>
        <w:pStyle w:val="Standard"/>
        <w:numPr>
          <w:ilvl w:val="0"/>
          <w:numId w:val="25"/>
        </w:numPr>
        <w:rPr>
          <w:rFonts w:cs="Arial"/>
          <w:sz w:val="22"/>
          <w:szCs w:val="28"/>
        </w:rPr>
      </w:pPr>
      <w:r w:rsidRPr="00F5621C">
        <w:rPr>
          <w:rFonts w:cs="Arial"/>
          <w:sz w:val="22"/>
          <w:szCs w:val="28"/>
        </w:rPr>
        <w:t xml:space="preserve">Un </w:t>
      </w:r>
      <w:r w:rsidR="00F83F89" w:rsidRPr="00F5621C">
        <w:rPr>
          <w:rFonts w:cs="Arial"/>
          <w:sz w:val="22"/>
          <w:szCs w:val="28"/>
        </w:rPr>
        <w:t>RIB</w:t>
      </w:r>
      <w:r w:rsidRPr="00F5621C">
        <w:rPr>
          <w:rFonts w:cs="Arial"/>
          <w:sz w:val="22"/>
          <w:szCs w:val="28"/>
        </w:rPr>
        <w:t> ;</w:t>
      </w:r>
    </w:p>
    <w:p w14:paraId="015B4085" w14:textId="11AA7A5A" w:rsidR="00F83F89" w:rsidRPr="00F5621C" w:rsidRDefault="00171112" w:rsidP="00171112">
      <w:pPr>
        <w:pStyle w:val="Standard"/>
        <w:numPr>
          <w:ilvl w:val="0"/>
          <w:numId w:val="25"/>
        </w:numPr>
        <w:rPr>
          <w:rFonts w:cs="Arial"/>
          <w:sz w:val="22"/>
          <w:szCs w:val="28"/>
        </w:rPr>
      </w:pPr>
      <w:r w:rsidRPr="00F5621C">
        <w:rPr>
          <w:rFonts w:cs="Arial"/>
          <w:sz w:val="22"/>
          <w:szCs w:val="28"/>
        </w:rPr>
        <w:t>Une a</w:t>
      </w:r>
      <w:r w:rsidR="00F83F89" w:rsidRPr="00F5621C">
        <w:rPr>
          <w:rFonts w:cs="Arial"/>
          <w:sz w:val="22"/>
          <w:szCs w:val="28"/>
        </w:rPr>
        <w:t xml:space="preserve">ttestation fiscale (liasses 3666 de moins de </w:t>
      </w:r>
      <w:r w:rsidRPr="00F5621C">
        <w:rPr>
          <w:rFonts w:cs="Arial"/>
          <w:sz w:val="22"/>
          <w:szCs w:val="28"/>
        </w:rPr>
        <w:t>3</w:t>
      </w:r>
      <w:r w:rsidR="00F83F89" w:rsidRPr="00F5621C">
        <w:rPr>
          <w:rFonts w:cs="Arial"/>
          <w:sz w:val="22"/>
          <w:szCs w:val="28"/>
        </w:rPr>
        <w:t xml:space="preserve"> mois)</w:t>
      </w:r>
      <w:r w:rsidRPr="00F5621C">
        <w:rPr>
          <w:rFonts w:cs="Arial"/>
          <w:sz w:val="22"/>
          <w:szCs w:val="28"/>
        </w:rPr>
        <w:t> : c</w:t>
      </w:r>
      <w:r w:rsidR="00F83F89" w:rsidRPr="00F5621C">
        <w:rPr>
          <w:rFonts w:cs="Arial"/>
          <w:sz w:val="22"/>
          <w:szCs w:val="28"/>
        </w:rPr>
        <w:t>ertificat attestant la souscription et le paiement correspondants aux impôts sur le revenu, sur les sociétés et la taxe sur la valeur ajoutée</w:t>
      </w:r>
      <w:r w:rsidRPr="00F5621C">
        <w:rPr>
          <w:rFonts w:cs="Arial"/>
          <w:sz w:val="22"/>
          <w:szCs w:val="28"/>
        </w:rPr>
        <w:t> ;</w:t>
      </w:r>
    </w:p>
    <w:p w14:paraId="7D49B4FC" w14:textId="78EB1B09" w:rsidR="00F83F89" w:rsidRPr="00F5621C" w:rsidRDefault="00171112" w:rsidP="00171112">
      <w:pPr>
        <w:pStyle w:val="Standard"/>
        <w:numPr>
          <w:ilvl w:val="0"/>
          <w:numId w:val="25"/>
        </w:numPr>
        <w:rPr>
          <w:rFonts w:cs="Arial"/>
          <w:sz w:val="22"/>
          <w:szCs w:val="28"/>
        </w:rPr>
      </w:pPr>
      <w:r w:rsidRPr="00F5621C">
        <w:rPr>
          <w:rFonts w:cs="Arial"/>
          <w:sz w:val="22"/>
          <w:szCs w:val="28"/>
        </w:rPr>
        <w:t>Une a</w:t>
      </w:r>
      <w:r w:rsidR="00F83F89" w:rsidRPr="00F5621C">
        <w:rPr>
          <w:rFonts w:cs="Arial"/>
          <w:sz w:val="22"/>
          <w:szCs w:val="28"/>
        </w:rPr>
        <w:t>ttestation sur l'honneur de non assujettissement de la société à l'obligation d'emploi des travailleurs handicapés (</w:t>
      </w:r>
      <w:r w:rsidRPr="00F5621C">
        <w:rPr>
          <w:rFonts w:cs="Arial"/>
          <w:sz w:val="22"/>
          <w:szCs w:val="28"/>
        </w:rPr>
        <w:t>moins</w:t>
      </w:r>
      <w:r w:rsidR="00F83F89" w:rsidRPr="00F5621C">
        <w:rPr>
          <w:rFonts w:cs="Arial"/>
          <w:sz w:val="22"/>
          <w:szCs w:val="28"/>
        </w:rPr>
        <w:t xml:space="preserve"> de 20 salariés)</w:t>
      </w:r>
      <w:r w:rsidRPr="00F5621C">
        <w:rPr>
          <w:rFonts w:cs="Arial"/>
          <w:sz w:val="22"/>
          <w:szCs w:val="28"/>
        </w:rPr>
        <w:t xml:space="preserve"> ou un c</w:t>
      </w:r>
      <w:r w:rsidR="00F83F89" w:rsidRPr="00F5621C">
        <w:rPr>
          <w:rFonts w:cs="Arial"/>
          <w:sz w:val="22"/>
          <w:szCs w:val="28"/>
        </w:rPr>
        <w:t>ertificat de paiement attestant de la régularité du candidat au regard de l'obligation d'emploi des travailleurs handicapés fourni par l'AGEFIPH (art</w:t>
      </w:r>
      <w:r w:rsidRPr="00F5621C">
        <w:rPr>
          <w:rFonts w:cs="Arial"/>
          <w:sz w:val="22"/>
          <w:szCs w:val="28"/>
        </w:rPr>
        <w:t>icles</w:t>
      </w:r>
      <w:r w:rsidR="00F83F89" w:rsidRPr="00F5621C">
        <w:rPr>
          <w:rFonts w:cs="Arial"/>
          <w:sz w:val="22"/>
          <w:szCs w:val="28"/>
        </w:rPr>
        <w:t xml:space="preserve"> L.</w:t>
      </w:r>
      <w:r w:rsidRPr="00F5621C">
        <w:rPr>
          <w:rFonts w:cs="Arial"/>
          <w:sz w:val="22"/>
          <w:szCs w:val="28"/>
        </w:rPr>
        <w:t xml:space="preserve"> </w:t>
      </w:r>
      <w:r w:rsidR="00F83F89" w:rsidRPr="00F5621C">
        <w:rPr>
          <w:rFonts w:cs="Arial"/>
          <w:sz w:val="22"/>
          <w:szCs w:val="28"/>
        </w:rPr>
        <w:t>5212-2 à L.</w:t>
      </w:r>
      <w:r w:rsidRPr="00F5621C">
        <w:rPr>
          <w:rFonts w:cs="Arial"/>
          <w:sz w:val="22"/>
          <w:szCs w:val="28"/>
        </w:rPr>
        <w:t xml:space="preserve"> </w:t>
      </w:r>
      <w:r w:rsidR="00F83F89" w:rsidRPr="00F5621C">
        <w:rPr>
          <w:rFonts w:cs="Arial"/>
          <w:sz w:val="22"/>
          <w:szCs w:val="28"/>
        </w:rPr>
        <w:t xml:space="preserve">5212-5 </w:t>
      </w:r>
      <w:r w:rsidRPr="00F5621C">
        <w:rPr>
          <w:rFonts w:cs="Arial"/>
          <w:sz w:val="22"/>
          <w:szCs w:val="28"/>
        </w:rPr>
        <w:t>du C</w:t>
      </w:r>
      <w:r w:rsidR="00F83F89" w:rsidRPr="00F5621C">
        <w:rPr>
          <w:rFonts w:cs="Arial"/>
          <w:sz w:val="22"/>
          <w:szCs w:val="28"/>
        </w:rPr>
        <w:t>ode du travail)</w:t>
      </w:r>
      <w:r w:rsidRPr="00F5621C">
        <w:rPr>
          <w:rFonts w:cs="Arial"/>
          <w:sz w:val="22"/>
          <w:szCs w:val="28"/>
        </w:rPr>
        <w:t> ;</w:t>
      </w:r>
    </w:p>
    <w:p w14:paraId="3AB8C1F8" w14:textId="7CE80345" w:rsidR="00F83F89" w:rsidRPr="00F5621C" w:rsidRDefault="00171112" w:rsidP="00171112">
      <w:pPr>
        <w:pStyle w:val="Standard"/>
        <w:numPr>
          <w:ilvl w:val="0"/>
          <w:numId w:val="25"/>
        </w:numPr>
        <w:rPr>
          <w:rFonts w:cs="Arial"/>
          <w:sz w:val="22"/>
          <w:szCs w:val="28"/>
        </w:rPr>
      </w:pPr>
      <w:r w:rsidRPr="00F5621C">
        <w:rPr>
          <w:rFonts w:cs="Arial"/>
          <w:sz w:val="22"/>
          <w:szCs w:val="28"/>
        </w:rPr>
        <w:lastRenderedPageBreak/>
        <w:t>La c</w:t>
      </w:r>
      <w:r w:rsidR="00F83F89" w:rsidRPr="00F5621C">
        <w:rPr>
          <w:rFonts w:cs="Arial"/>
          <w:sz w:val="22"/>
          <w:szCs w:val="28"/>
        </w:rPr>
        <w:t xml:space="preserve">opie de la déclaration de détachement de travailleurs ou </w:t>
      </w:r>
      <w:r w:rsidRPr="00F5621C">
        <w:rPr>
          <w:rFonts w:cs="Arial"/>
          <w:sz w:val="22"/>
          <w:szCs w:val="28"/>
        </w:rPr>
        <w:t xml:space="preserve">une </w:t>
      </w:r>
      <w:r w:rsidR="00F83F89" w:rsidRPr="00F5621C">
        <w:rPr>
          <w:rFonts w:cs="Arial"/>
          <w:sz w:val="22"/>
          <w:szCs w:val="28"/>
        </w:rPr>
        <w:t>attestation sociale ou documents relatifs aux contractants étrangers ou</w:t>
      </w:r>
      <w:r w:rsidRPr="00F5621C">
        <w:rPr>
          <w:rFonts w:cs="Arial"/>
          <w:sz w:val="22"/>
          <w:szCs w:val="28"/>
        </w:rPr>
        <w:t xml:space="preserve"> une</w:t>
      </w:r>
      <w:r w:rsidR="00F83F89" w:rsidRPr="00F5621C">
        <w:rPr>
          <w:rFonts w:cs="Arial"/>
          <w:sz w:val="22"/>
          <w:szCs w:val="28"/>
        </w:rPr>
        <w:t xml:space="preserve"> liste nominative des salariés étrangers</w:t>
      </w:r>
      <w:r w:rsidRPr="00F5621C">
        <w:rPr>
          <w:rFonts w:cs="Arial"/>
          <w:sz w:val="22"/>
          <w:szCs w:val="28"/>
        </w:rPr>
        <w:t> ;</w:t>
      </w:r>
    </w:p>
    <w:p w14:paraId="54745010" w14:textId="4A01AA72" w:rsidR="00F83F89" w:rsidRPr="00F5621C" w:rsidRDefault="00171112" w:rsidP="00171112">
      <w:pPr>
        <w:pStyle w:val="Standard"/>
        <w:numPr>
          <w:ilvl w:val="0"/>
          <w:numId w:val="25"/>
        </w:numPr>
        <w:rPr>
          <w:rFonts w:cs="Arial"/>
          <w:sz w:val="22"/>
          <w:szCs w:val="28"/>
        </w:rPr>
      </w:pPr>
      <w:r w:rsidRPr="00F5621C">
        <w:rPr>
          <w:rFonts w:cs="Arial"/>
          <w:sz w:val="22"/>
          <w:szCs w:val="28"/>
        </w:rPr>
        <w:t>Une a</w:t>
      </w:r>
      <w:r w:rsidR="00F83F89" w:rsidRPr="00F5621C">
        <w:rPr>
          <w:rFonts w:cs="Arial"/>
          <w:sz w:val="22"/>
          <w:szCs w:val="28"/>
        </w:rPr>
        <w:t>ttestation de fourniture des déclarations sociales et de paiement des cotisations et contributions (URSSAF</w:t>
      </w:r>
      <w:r w:rsidRPr="00F5621C">
        <w:rPr>
          <w:rFonts w:cs="Arial"/>
          <w:sz w:val="22"/>
          <w:szCs w:val="28"/>
        </w:rPr>
        <w:t>) de moins</w:t>
      </w:r>
      <w:r w:rsidR="00F83F89" w:rsidRPr="00F5621C">
        <w:rPr>
          <w:rFonts w:cs="Arial"/>
          <w:sz w:val="22"/>
          <w:szCs w:val="28"/>
        </w:rPr>
        <w:t xml:space="preserve"> de 6 mois</w:t>
      </w:r>
      <w:r w:rsidRPr="00F5621C">
        <w:rPr>
          <w:rFonts w:cs="Arial"/>
          <w:sz w:val="22"/>
          <w:szCs w:val="28"/>
        </w:rPr>
        <w:t> ;</w:t>
      </w:r>
    </w:p>
    <w:p w14:paraId="27342A47" w14:textId="7D921DAB" w:rsidR="00C40D57" w:rsidRPr="00F5621C" w:rsidRDefault="00171112" w:rsidP="00F5621C">
      <w:pPr>
        <w:pStyle w:val="Standard"/>
        <w:numPr>
          <w:ilvl w:val="0"/>
          <w:numId w:val="25"/>
        </w:numPr>
        <w:rPr>
          <w:rFonts w:cs="Arial"/>
          <w:sz w:val="22"/>
          <w:szCs w:val="28"/>
        </w:rPr>
      </w:pPr>
      <w:r w:rsidRPr="00F5621C">
        <w:rPr>
          <w:rFonts w:cs="Arial"/>
          <w:sz w:val="22"/>
          <w:szCs w:val="28"/>
        </w:rPr>
        <w:t>Un c</w:t>
      </w:r>
      <w:r w:rsidR="00F83F89" w:rsidRPr="00F5621C">
        <w:rPr>
          <w:rFonts w:cs="Arial"/>
          <w:sz w:val="22"/>
          <w:szCs w:val="28"/>
        </w:rPr>
        <w:t>ertificat attestant le versement régulier des cotisations pour le service des CP et chômage intempéries</w:t>
      </w:r>
      <w:r w:rsidRPr="00F5621C">
        <w:rPr>
          <w:rFonts w:cs="Arial"/>
          <w:sz w:val="22"/>
          <w:szCs w:val="28"/>
        </w:rPr>
        <w:t>.</w:t>
      </w:r>
    </w:p>
    <w:p w14:paraId="1D142BF7" w14:textId="0A0E043F" w:rsidR="002A627F" w:rsidRPr="00F5621C" w:rsidRDefault="002776B8" w:rsidP="003D61D1">
      <w:pPr>
        <w:pStyle w:val="Titre2"/>
        <w:numPr>
          <w:ilvl w:val="1"/>
          <w:numId w:val="16"/>
        </w:numPr>
        <w:rPr>
          <w:rFonts w:cs="Arial"/>
        </w:rPr>
      </w:pPr>
      <w:bookmarkStart w:id="21" w:name="_Toc201572875"/>
      <w:bookmarkStart w:id="22" w:name="_Toc201573014"/>
      <w:r w:rsidRPr="00F5621C">
        <w:rPr>
          <w:rFonts w:cs="Arial"/>
        </w:rPr>
        <w:t>Pièces permettant d’apprécier les capacités techniques et professionnelles du candidat</w:t>
      </w:r>
      <w:bookmarkEnd w:id="21"/>
      <w:bookmarkEnd w:id="22"/>
    </w:p>
    <w:p w14:paraId="7F02007D" w14:textId="5D44AE48" w:rsidR="00C40D57" w:rsidRPr="00F5621C" w:rsidRDefault="00043822" w:rsidP="00C40D57">
      <w:pPr>
        <w:pStyle w:val="Standard"/>
        <w:rPr>
          <w:rFonts w:cs="Arial"/>
          <w:sz w:val="22"/>
          <w:szCs w:val="22"/>
        </w:rPr>
      </w:pPr>
      <w:r w:rsidRPr="00F5621C">
        <w:rPr>
          <w:rFonts w:cs="Arial"/>
          <w:sz w:val="22"/>
          <w:szCs w:val="22"/>
        </w:rPr>
        <w:t>Les pièces demandées ici sont obligatoires pour</w:t>
      </w:r>
      <w:r w:rsidR="00C40D57" w:rsidRPr="00F5621C">
        <w:rPr>
          <w:rFonts w:cs="Arial"/>
          <w:sz w:val="22"/>
          <w:szCs w:val="22"/>
        </w:rPr>
        <w:t xml:space="preserve"> apprécier les capacités du candidat.</w:t>
      </w:r>
      <w:r w:rsidRPr="00F5621C">
        <w:rPr>
          <w:rFonts w:cs="Arial"/>
          <w:sz w:val="22"/>
          <w:szCs w:val="22"/>
        </w:rPr>
        <w:t xml:space="preserve"> Les documents devront être fournis pour chaque candidat, chaque membre du groupement et/ou chaque sous-traitants présenté au stade de l’offre :</w:t>
      </w:r>
    </w:p>
    <w:p w14:paraId="4DED6CFA" w14:textId="77777777" w:rsidR="007713A3" w:rsidRPr="007713A3" w:rsidRDefault="007713A3" w:rsidP="007713A3">
      <w:pPr>
        <w:pStyle w:val="Listepuces2"/>
        <w:numPr>
          <w:ilvl w:val="0"/>
          <w:numId w:val="20"/>
        </w:numPr>
        <w:rPr>
          <w:ins w:id="23" w:author="Elisabeth Jurvilliers-Zuccaro" w:date="2025-07-15T14:23:00Z"/>
          <w:rFonts w:ascii="Arial" w:hAnsi="Arial" w:cs="Arial"/>
          <w:rPrChange w:id="24" w:author="Elisabeth Jurvilliers-Zuccaro" w:date="2025-07-15T14:23:00Z">
            <w:rPr>
              <w:ins w:id="25" w:author="Elisabeth Jurvilliers-Zuccaro" w:date="2025-07-15T14:23:00Z"/>
              <w:rFonts w:ascii="Arial" w:hAnsi="Arial" w:cs="Arial"/>
              <w:sz w:val="20"/>
              <w:szCs w:val="20"/>
            </w:rPr>
          </w:rPrChange>
        </w:rPr>
      </w:pPr>
      <w:bookmarkStart w:id="26" w:name="_Hlk95213619"/>
      <w:bookmarkStart w:id="27" w:name="_Hlk95213794"/>
      <w:ins w:id="28" w:author="Elisabeth Jurvilliers-Zuccaro" w:date="2025-07-15T14:23:00Z">
        <w:r w:rsidRPr="007713A3">
          <w:rPr>
            <w:rFonts w:ascii="Arial" w:hAnsi="Arial" w:cs="Arial"/>
            <w:rPrChange w:id="29" w:author="Elisabeth Jurvilliers-Zuccaro" w:date="2025-07-15T14:23:00Z">
              <w:rPr>
                <w:rFonts w:ascii="Arial" w:eastAsia="Andale Sans UI" w:hAnsi="Arial" w:cs="Arial"/>
                <w:color w:val="auto"/>
                <w:sz w:val="20"/>
                <w:szCs w:val="20"/>
                <w:lang w:eastAsia="ja-JP" w:bidi="fa-IR"/>
              </w:rPr>
            </w:rPrChange>
          </w:rPr>
          <w:t>Une liste des principaux travaux réalisés aux cours des</w:t>
        </w:r>
        <w:r w:rsidRPr="007713A3">
          <w:rPr>
            <w:rFonts w:ascii="Arial" w:hAnsi="Arial" w:cs="Arial"/>
            <w:rPrChange w:id="30" w:author="Elisabeth Jurvilliers-Zuccaro" w:date="2025-07-15T14:23:00Z">
              <w:rPr>
                <w:rFonts w:ascii="Arial" w:hAnsi="Arial" w:cs="Arial"/>
                <w:sz w:val="20"/>
                <w:szCs w:val="20"/>
              </w:rPr>
            </w:rPrChange>
          </w:rPr>
          <w:t xml:space="preserve"> </w:t>
        </w:r>
        <w:r w:rsidRPr="007713A3">
          <w:rPr>
            <w:rFonts w:ascii="Arial" w:hAnsi="Arial" w:cs="Arial"/>
            <w:rPrChange w:id="31" w:author="Elisabeth Jurvilliers-Zuccaro" w:date="2025-07-15T14:23:00Z">
              <w:rPr>
                <w:rFonts w:ascii="Arial" w:hAnsi="Arial" w:cs="Arial"/>
                <w:b/>
                <w:bCs/>
                <w:sz w:val="20"/>
                <w:szCs w:val="20"/>
              </w:rPr>
            </w:rPrChange>
          </w:rPr>
          <w:t>trois dernières années</w:t>
        </w:r>
        <w:r w:rsidRPr="007713A3">
          <w:rPr>
            <w:rFonts w:ascii="Arial" w:hAnsi="Arial" w:cs="Arial"/>
            <w:rPrChange w:id="32" w:author="Elisabeth Jurvilliers-Zuccaro" w:date="2025-07-15T14:23:00Z">
              <w:rPr>
                <w:rFonts w:ascii="Arial" w:hAnsi="Arial" w:cs="Arial"/>
                <w:sz w:val="20"/>
                <w:szCs w:val="20"/>
              </w:rPr>
            </w:rPrChange>
          </w:rPr>
          <w:t>, indiquant le montant, la date et le destinataire public ou privé. Les prestations réalisées peuvent être prouvées par des attestations du destinataire ou, à défaut, par une déclaration du candidat. Les attestations indiquent le montant, l’époque et le lieu d’exécution des prestations et précisent s’ils ont été effectués selon les règles de l’art et menés régulièrement à bonne fin. Le candidat est invité à privilégier la présentation de références similaires à l’opération projetée ;</w:t>
        </w:r>
      </w:ins>
    </w:p>
    <w:p w14:paraId="57DFD00C" w14:textId="392B51C9" w:rsidR="00043822" w:rsidRPr="00F5621C" w:rsidDel="007713A3" w:rsidRDefault="00043822" w:rsidP="00C40D57">
      <w:pPr>
        <w:pStyle w:val="Listepuces2"/>
        <w:numPr>
          <w:ilvl w:val="0"/>
          <w:numId w:val="20"/>
        </w:numPr>
        <w:rPr>
          <w:del w:id="33" w:author="Elisabeth Jurvilliers-Zuccaro" w:date="2025-07-15T14:23:00Z"/>
          <w:rFonts w:ascii="Arial" w:hAnsi="Arial" w:cs="Arial"/>
        </w:rPr>
      </w:pPr>
      <w:del w:id="34" w:author="Elisabeth Jurvilliers-Zuccaro" w:date="2025-07-15T14:23:00Z">
        <w:r w:rsidRPr="00F5621C" w:rsidDel="007713A3">
          <w:rPr>
            <w:rFonts w:ascii="Arial" w:eastAsia="Andale Sans UI" w:hAnsi="Arial" w:cs="Arial"/>
            <w:color w:val="auto"/>
            <w:lang w:eastAsia="ja-JP" w:bidi="fa-IR"/>
          </w:rPr>
          <w:delText>Une liste des principaux travaux réalisés aux cours des</w:delText>
        </w:r>
        <w:r w:rsidRPr="00F5621C" w:rsidDel="007713A3">
          <w:rPr>
            <w:rFonts w:ascii="Arial" w:hAnsi="Arial" w:cs="Arial"/>
          </w:rPr>
          <w:delText xml:space="preserve"> </w:delText>
        </w:r>
        <w:r w:rsidRPr="00F5621C" w:rsidDel="007713A3">
          <w:rPr>
            <w:rFonts w:ascii="Arial" w:hAnsi="Arial" w:cs="Arial"/>
            <w:b/>
            <w:bCs/>
          </w:rPr>
          <w:delText>trois dernières années</w:delText>
        </w:r>
        <w:r w:rsidRPr="00F5621C" w:rsidDel="007713A3">
          <w:rPr>
            <w:rFonts w:ascii="Arial" w:hAnsi="Arial" w:cs="Arial"/>
          </w:rPr>
          <w:delText>, indiquant le montant, la date et le destinataire public ou privé. Les prestations réalisées seront prouvées par des attestations du destinataire ou, à défaut, par une déclaration du candidat. Ces attestations indiquent le montant, l’époque et le lieu d’exécution des prestations et précisent s’ils ont été effectués selon les règles de l’art et menés régulièrement à bonne fin</w:delText>
        </w:r>
        <w:r w:rsidR="00171112" w:rsidRPr="00F5621C" w:rsidDel="007713A3">
          <w:rPr>
            <w:rFonts w:ascii="Arial" w:hAnsi="Arial" w:cs="Arial"/>
          </w:rPr>
          <w:delText> ;</w:delText>
        </w:r>
      </w:del>
    </w:p>
    <w:p w14:paraId="0757F413" w14:textId="2C430BFE" w:rsidR="00043822" w:rsidRPr="00F5621C" w:rsidRDefault="00043822" w:rsidP="00C40D57">
      <w:pPr>
        <w:pStyle w:val="Listepuces2"/>
        <w:numPr>
          <w:ilvl w:val="0"/>
          <w:numId w:val="20"/>
        </w:numPr>
        <w:rPr>
          <w:rFonts w:ascii="Arial" w:hAnsi="Arial" w:cs="Arial"/>
        </w:rPr>
      </w:pPr>
      <w:r w:rsidRPr="00F5621C">
        <w:rPr>
          <w:rFonts w:ascii="Arial" w:hAnsi="Arial" w:cs="Arial"/>
        </w:rPr>
        <w:t xml:space="preserve">Une déclaration indiquant les effectifs moyens annuels du candidat et l'importance du personnel d'encadrement pendant les </w:t>
      </w:r>
      <w:r w:rsidRPr="00F5621C">
        <w:rPr>
          <w:rFonts w:ascii="Arial" w:hAnsi="Arial" w:cs="Arial"/>
          <w:b/>
          <w:bCs/>
        </w:rPr>
        <w:t>trois dernières années</w:t>
      </w:r>
      <w:r w:rsidR="00171112" w:rsidRPr="00F5621C">
        <w:rPr>
          <w:rFonts w:ascii="Arial" w:hAnsi="Arial" w:cs="Arial"/>
          <w:b/>
          <w:bCs/>
        </w:rPr>
        <w:t> </w:t>
      </w:r>
      <w:r w:rsidR="00171112" w:rsidRPr="00F5621C">
        <w:rPr>
          <w:rFonts w:ascii="Arial" w:hAnsi="Arial" w:cs="Arial"/>
        </w:rPr>
        <w:t>;</w:t>
      </w:r>
    </w:p>
    <w:p w14:paraId="7D0C72CC" w14:textId="57E45CBE" w:rsidR="00043822" w:rsidRPr="00F5621C" w:rsidRDefault="00043822" w:rsidP="00C40D57">
      <w:pPr>
        <w:pStyle w:val="Listepuces2"/>
        <w:numPr>
          <w:ilvl w:val="0"/>
          <w:numId w:val="20"/>
        </w:numPr>
        <w:rPr>
          <w:rFonts w:ascii="Arial" w:hAnsi="Arial" w:cs="Arial"/>
        </w:rPr>
      </w:pPr>
      <w:r w:rsidRPr="00F5621C">
        <w:rPr>
          <w:rFonts w:ascii="Arial" w:hAnsi="Arial" w:cs="Arial"/>
        </w:rPr>
        <w:t>L’indication des titres d'études et professionnels du candidat ou des cadres de l'entreprise, et notamment des responsables de prestation de services ou de conduite des travaux de même nature que celle du marché public</w:t>
      </w:r>
      <w:r w:rsidR="00171112" w:rsidRPr="00F5621C">
        <w:rPr>
          <w:rFonts w:ascii="Arial" w:hAnsi="Arial" w:cs="Arial"/>
        </w:rPr>
        <w:t> ;</w:t>
      </w:r>
    </w:p>
    <w:p w14:paraId="5BE4D920" w14:textId="34574426" w:rsidR="00043822" w:rsidRPr="00F5621C" w:rsidRDefault="00043822" w:rsidP="00C40D57">
      <w:pPr>
        <w:pStyle w:val="Listepuces2"/>
        <w:numPr>
          <w:ilvl w:val="0"/>
          <w:numId w:val="20"/>
        </w:numPr>
        <w:rPr>
          <w:rFonts w:ascii="Arial" w:hAnsi="Arial" w:cs="Arial"/>
        </w:rPr>
      </w:pPr>
      <w:bookmarkStart w:id="35" w:name="_Hlk95213629"/>
      <w:bookmarkEnd w:id="26"/>
      <w:r w:rsidRPr="00F5621C">
        <w:rPr>
          <w:rFonts w:ascii="Arial" w:hAnsi="Arial" w:cs="Arial"/>
        </w:rPr>
        <w:t>Une description de l'outillage, du matériel et de l'équipement technique dont le candidat disposera pour la réalisation du marché public</w:t>
      </w:r>
      <w:r w:rsidR="00C40D57" w:rsidRPr="00F5621C">
        <w:rPr>
          <w:rFonts w:ascii="Arial" w:hAnsi="Arial" w:cs="Arial"/>
        </w:rPr>
        <w:t> ;</w:t>
      </w:r>
    </w:p>
    <w:p w14:paraId="273521B1" w14:textId="283FA58F" w:rsidR="00F83F89" w:rsidRPr="00F5621C" w:rsidRDefault="00043822" w:rsidP="00C40D57">
      <w:pPr>
        <w:pStyle w:val="Listepuces2"/>
        <w:numPr>
          <w:ilvl w:val="0"/>
          <w:numId w:val="20"/>
        </w:numPr>
        <w:rPr>
          <w:rFonts w:ascii="Arial" w:hAnsi="Arial" w:cs="Arial"/>
        </w:rPr>
      </w:pPr>
      <w:r w:rsidRPr="00F5621C">
        <w:rPr>
          <w:rFonts w:ascii="Arial" w:hAnsi="Arial" w:cs="Arial"/>
        </w:rPr>
        <w:t>L’indication des systèmes de gestion et de suivi de la chaîne d'approvisionnement que le candidat pourra mettre en œuvre lors de l'exécution du marché public</w:t>
      </w:r>
      <w:r w:rsidR="00171112" w:rsidRPr="00F5621C">
        <w:rPr>
          <w:rFonts w:ascii="Arial" w:hAnsi="Arial" w:cs="Arial"/>
        </w:rPr>
        <w:t> ;</w:t>
      </w:r>
    </w:p>
    <w:p w14:paraId="123F0984" w14:textId="1903DA52" w:rsidR="00043822" w:rsidRPr="00F5621C" w:rsidRDefault="00F83F89" w:rsidP="00C40D57">
      <w:pPr>
        <w:pStyle w:val="Listepuces2"/>
        <w:numPr>
          <w:ilvl w:val="0"/>
          <w:numId w:val="20"/>
        </w:numPr>
        <w:rPr>
          <w:rFonts w:ascii="Arial" w:hAnsi="Arial" w:cs="Arial"/>
        </w:rPr>
      </w:pPr>
      <w:r w:rsidRPr="00F5621C">
        <w:rPr>
          <w:rFonts w:ascii="Arial" w:hAnsi="Arial" w:cs="Arial"/>
        </w:rPr>
        <w:t>Une déclaration d’assurance des risques professionnels RC et décennale (attestation conforme à l'article A 243-2 du Code de assurances) pour l’année en cours</w:t>
      </w:r>
      <w:r w:rsidR="00171112" w:rsidRPr="00F5621C">
        <w:rPr>
          <w:rFonts w:ascii="Arial" w:hAnsi="Arial" w:cs="Arial"/>
        </w:rPr>
        <w:t> ;</w:t>
      </w:r>
    </w:p>
    <w:p w14:paraId="08F2B1A8" w14:textId="7D508EEE" w:rsidR="00043822" w:rsidRPr="00F5621C" w:rsidRDefault="00043822" w:rsidP="00043822">
      <w:pPr>
        <w:pStyle w:val="Listepuces2"/>
        <w:numPr>
          <w:ilvl w:val="0"/>
          <w:numId w:val="20"/>
        </w:numPr>
        <w:rPr>
          <w:rFonts w:ascii="Arial" w:hAnsi="Arial" w:cs="Arial"/>
        </w:rPr>
      </w:pPr>
      <w:r w:rsidRPr="00F5621C">
        <w:rPr>
          <w:rFonts w:ascii="Arial" w:hAnsi="Arial" w:cs="Arial"/>
        </w:rPr>
        <w:t xml:space="preserve">Des certificats de qualification professionnelle établis par des organismes indépendants ou tout moyen de preuve équivalent ainsi que les certificats équivalents d'organismes établis dans d'autres États membres. Les certificats QUALIBAT ou équivalents correspondants à chacun des lots pourront être fournis comme preuve de la capacité technique à réaliser les travaux. </w:t>
      </w:r>
      <w:bookmarkEnd w:id="27"/>
      <w:bookmarkEnd w:id="35"/>
    </w:p>
    <w:p w14:paraId="56C5A433" w14:textId="168829D0" w:rsidR="00043822" w:rsidRPr="00F5621C" w:rsidRDefault="00043822">
      <w:pPr>
        <w:widowControl w:val="0"/>
        <w:spacing w:before="0"/>
        <w:jc w:val="left"/>
        <w:rPr>
          <w:rFonts w:cs="Arial"/>
        </w:rPr>
      </w:pPr>
      <w:r w:rsidRPr="00F5621C">
        <w:rPr>
          <w:rFonts w:cs="Arial"/>
        </w:rPr>
        <w:br w:type="page"/>
      </w:r>
    </w:p>
    <w:p w14:paraId="4A551983" w14:textId="132729E4" w:rsidR="00C40D57" w:rsidRPr="00F5621C" w:rsidRDefault="00043822" w:rsidP="00C40D57">
      <w:pPr>
        <w:pStyle w:val="Titre1"/>
        <w:numPr>
          <w:ilvl w:val="0"/>
          <w:numId w:val="0"/>
        </w:numPr>
        <w:ind w:firstLine="360"/>
        <w:rPr>
          <w:rFonts w:cs="Arial"/>
          <w:sz w:val="32"/>
          <w:szCs w:val="44"/>
        </w:rPr>
      </w:pPr>
      <w:bookmarkStart w:id="36" w:name="_Toc201572876"/>
      <w:bookmarkStart w:id="37" w:name="_Toc201573015"/>
      <w:r w:rsidRPr="00F5621C">
        <w:rPr>
          <w:rFonts w:cs="Arial"/>
          <w:sz w:val="32"/>
          <w:szCs w:val="44"/>
        </w:rPr>
        <w:lastRenderedPageBreak/>
        <w:t xml:space="preserve">2. </w:t>
      </w:r>
      <w:r w:rsidR="002A627F" w:rsidRPr="00F5621C">
        <w:rPr>
          <w:rFonts w:cs="Arial"/>
          <w:sz w:val="32"/>
          <w:szCs w:val="44"/>
        </w:rPr>
        <w:t>Pièces administratives de la candidature</w:t>
      </w:r>
      <w:bookmarkEnd w:id="36"/>
      <w:bookmarkEnd w:id="37"/>
    </w:p>
    <w:p w14:paraId="3E2D1920" w14:textId="43DB2CDE" w:rsidR="000B5371" w:rsidRPr="00F5621C" w:rsidRDefault="000B5371" w:rsidP="00D438E6">
      <w:pPr>
        <w:pStyle w:val="Titre2"/>
        <w:numPr>
          <w:ilvl w:val="1"/>
          <w:numId w:val="26"/>
        </w:numPr>
        <w:rPr>
          <w:rFonts w:cs="Arial"/>
        </w:rPr>
      </w:pPr>
      <w:bookmarkStart w:id="38" w:name="_Toc201572877"/>
      <w:bookmarkStart w:id="39" w:name="_Toc201573016"/>
      <w:r w:rsidRPr="00F5621C">
        <w:rPr>
          <w:rFonts w:cs="Arial"/>
        </w:rPr>
        <w:t>DC1</w:t>
      </w:r>
      <w:bookmarkEnd w:id="38"/>
      <w:bookmarkEnd w:id="39"/>
      <w:r w:rsidRPr="00F5621C">
        <w:rPr>
          <w:rFonts w:cs="Arial"/>
        </w:rPr>
        <w:t xml:space="preserve"> </w:t>
      </w:r>
    </w:p>
    <w:p w14:paraId="0A1A23CF" w14:textId="3DC0A0C4" w:rsidR="00D438E6" w:rsidRPr="00F5621C" w:rsidRDefault="00D438E6" w:rsidP="00D438E6">
      <w:pPr>
        <w:pStyle w:val="Standard"/>
        <w:rPr>
          <w:rFonts w:cs="Arial"/>
        </w:rPr>
      </w:pPr>
    </w:p>
    <w:p w14:paraId="21E44171" w14:textId="3E5DE0F2" w:rsidR="00C40D57" w:rsidRPr="00F5621C" w:rsidRDefault="00C40D57" w:rsidP="00D438E6">
      <w:pPr>
        <w:pStyle w:val="Standard"/>
        <w:rPr>
          <w:rFonts w:cs="Arial"/>
        </w:rPr>
      </w:pPr>
    </w:p>
    <w:p w14:paraId="328B6C85" w14:textId="08A869BD" w:rsidR="00C40D57" w:rsidRPr="00F5621C" w:rsidRDefault="00C40D57" w:rsidP="00D438E6">
      <w:pPr>
        <w:pStyle w:val="Standard"/>
        <w:rPr>
          <w:rFonts w:cs="Arial"/>
        </w:rPr>
      </w:pPr>
    </w:p>
    <w:p w14:paraId="3FED2165" w14:textId="77777777" w:rsidR="00C40D57" w:rsidRPr="00F5621C" w:rsidRDefault="00C40D57" w:rsidP="00D438E6">
      <w:pPr>
        <w:pStyle w:val="Standard"/>
        <w:rPr>
          <w:rFonts w:cs="Arial"/>
        </w:rPr>
      </w:pPr>
    </w:p>
    <w:p w14:paraId="1D823D7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6329A8A1" w14:textId="649AB0EC" w:rsidR="000B5371" w:rsidRPr="00F5621C" w:rsidRDefault="000B5371" w:rsidP="00D438E6">
      <w:pPr>
        <w:pStyle w:val="Titre2"/>
        <w:numPr>
          <w:ilvl w:val="1"/>
          <w:numId w:val="26"/>
        </w:numPr>
        <w:rPr>
          <w:rFonts w:cs="Arial"/>
        </w:rPr>
      </w:pPr>
      <w:bookmarkStart w:id="40" w:name="_Toc201572878"/>
      <w:bookmarkStart w:id="41" w:name="_Toc201573017"/>
      <w:r w:rsidRPr="00F5621C">
        <w:rPr>
          <w:rFonts w:cs="Arial"/>
        </w:rPr>
        <w:lastRenderedPageBreak/>
        <w:t>DC2</w:t>
      </w:r>
      <w:bookmarkEnd w:id="40"/>
      <w:bookmarkEnd w:id="41"/>
      <w:r w:rsidRPr="00F5621C">
        <w:rPr>
          <w:rFonts w:cs="Arial"/>
        </w:rPr>
        <w:t xml:space="preserve"> </w:t>
      </w:r>
    </w:p>
    <w:p w14:paraId="4E22781D" w14:textId="287C5E50" w:rsidR="00D438E6" w:rsidRPr="00F5621C" w:rsidRDefault="00D438E6" w:rsidP="00D438E6">
      <w:pPr>
        <w:pStyle w:val="Standard"/>
        <w:rPr>
          <w:rFonts w:cs="Arial"/>
          <w:sz w:val="22"/>
          <w:szCs w:val="22"/>
        </w:rPr>
      </w:pPr>
    </w:p>
    <w:p w14:paraId="463AEE5E" w14:textId="1178DCC7" w:rsidR="00C40D57" w:rsidRPr="00F5621C" w:rsidRDefault="00C40D57" w:rsidP="00D438E6">
      <w:pPr>
        <w:pStyle w:val="Standard"/>
        <w:rPr>
          <w:rFonts w:cs="Arial"/>
          <w:sz w:val="22"/>
          <w:szCs w:val="22"/>
        </w:rPr>
      </w:pPr>
    </w:p>
    <w:p w14:paraId="64BA82B3" w14:textId="61712A45" w:rsidR="00C40D57" w:rsidRPr="00F5621C" w:rsidRDefault="00C40D57" w:rsidP="00D438E6">
      <w:pPr>
        <w:pStyle w:val="Standard"/>
        <w:rPr>
          <w:rFonts w:cs="Arial"/>
          <w:sz w:val="22"/>
          <w:szCs w:val="22"/>
        </w:rPr>
      </w:pPr>
    </w:p>
    <w:p w14:paraId="4D6F94EC" w14:textId="77777777" w:rsidR="00C40D57" w:rsidRPr="00F5621C" w:rsidRDefault="00C40D57" w:rsidP="00D438E6">
      <w:pPr>
        <w:pStyle w:val="Standard"/>
        <w:rPr>
          <w:rFonts w:cs="Arial"/>
          <w:sz w:val="22"/>
          <w:szCs w:val="22"/>
        </w:rPr>
      </w:pPr>
    </w:p>
    <w:p w14:paraId="01CA67A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503717AE" w14:textId="59ADF630" w:rsidR="000B5371" w:rsidRPr="00F5621C" w:rsidRDefault="000B5371" w:rsidP="00D438E6">
      <w:pPr>
        <w:pStyle w:val="Titre2"/>
        <w:numPr>
          <w:ilvl w:val="1"/>
          <w:numId w:val="26"/>
        </w:numPr>
        <w:rPr>
          <w:rFonts w:cs="Arial"/>
        </w:rPr>
      </w:pPr>
      <w:bookmarkStart w:id="42" w:name="_Toc201572879"/>
      <w:bookmarkStart w:id="43" w:name="_Toc201573018"/>
      <w:r w:rsidRPr="00F5621C">
        <w:rPr>
          <w:rFonts w:cs="Arial"/>
        </w:rPr>
        <w:t>DC4</w:t>
      </w:r>
      <w:bookmarkEnd w:id="42"/>
      <w:bookmarkEnd w:id="43"/>
      <w:r w:rsidRPr="00F5621C">
        <w:rPr>
          <w:rFonts w:cs="Arial"/>
        </w:rPr>
        <w:t xml:space="preserve"> </w:t>
      </w:r>
    </w:p>
    <w:p w14:paraId="0E4F2E1F" w14:textId="74BFAB1A" w:rsidR="00D438E6" w:rsidRPr="00F5621C" w:rsidRDefault="00D438E6" w:rsidP="00C40D57">
      <w:pPr>
        <w:rPr>
          <w:rFonts w:cs="Arial"/>
          <w:sz w:val="22"/>
          <w:szCs w:val="22"/>
        </w:rPr>
      </w:pPr>
    </w:p>
    <w:p w14:paraId="78140312" w14:textId="77777777" w:rsidR="00C40D57" w:rsidRPr="00F5621C" w:rsidRDefault="00C40D57" w:rsidP="00C40D57">
      <w:pPr>
        <w:rPr>
          <w:rFonts w:cs="Arial"/>
          <w:sz w:val="22"/>
          <w:szCs w:val="22"/>
        </w:rPr>
      </w:pPr>
    </w:p>
    <w:p w14:paraId="541D97A3" w14:textId="77777777" w:rsidR="00D438E6" w:rsidRPr="00F5621C" w:rsidRDefault="00D438E6" w:rsidP="00D438E6">
      <w:pPr>
        <w:pStyle w:val="Standard"/>
        <w:rPr>
          <w:rFonts w:cs="Arial"/>
          <w:sz w:val="22"/>
          <w:szCs w:val="22"/>
        </w:rPr>
      </w:pPr>
    </w:p>
    <w:p w14:paraId="0F13D153"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06D53844" w14:textId="32C6C8D8" w:rsidR="00D438E6" w:rsidRPr="00F5621C" w:rsidRDefault="00D438E6" w:rsidP="00D438E6">
      <w:pPr>
        <w:pStyle w:val="Titre2"/>
        <w:numPr>
          <w:ilvl w:val="1"/>
          <w:numId w:val="26"/>
        </w:numPr>
        <w:rPr>
          <w:rFonts w:cs="Arial"/>
        </w:rPr>
      </w:pPr>
      <w:bookmarkStart w:id="44" w:name="_Toc201572880"/>
      <w:bookmarkStart w:id="45" w:name="_Toc201573019"/>
      <w:r w:rsidRPr="00F5621C">
        <w:rPr>
          <w:rFonts w:cs="Arial"/>
        </w:rPr>
        <w:t>P</w:t>
      </w:r>
      <w:r w:rsidR="000B5371" w:rsidRPr="00F5621C">
        <w:rPr>
          <w:rFonts w:cs="Arial"/>
        </w:rPr>
        <w:t>ouvoir de la personne habilitée à engager le candidat/la société</w:t>
      </w:r>
      <w:bookmarkEnd w:id="44"/>
      <w:bookmarkEnd w:id="45"/>
      <w:r w:rsidR="000B5371" w:rsidRPr="00F5621C">
        <w:rPr>
          <w:rFonts w:cs="Arial"/>
        </w:rPr>
        <w:t xml:space="preserve"> </w:t>
      </w:r>
    </w:p>
    <w:p w14:paraId="40A4E6B7" w14:textId="0652223D" w:rsidR="00D438E6" w:rsidRPr="00F5621C" w:rsidRDefault="00D438E6" w:rsidP="00D438E6">
      <w:pPr>
        <w:pStyle w:val="Standard"/>
        <w:rPr>
          <w:rFonts w:cs="Arial"/>
          <w:sz w:val="22"/>
          <w:szCs w:val="22"/>
        </w:rPr>
      </w:pPr>
    </w:p>
    <w:p w14:paraId="17F843C5" w14:textId="2A4CAC97" w:rsidR="00C40D57" w:rsidRPr="00F5621C" w:rsidRDefault="00C40D57" w:rsidP="00D438E6">
      <w:pPr>
        <w:pStyle w:val="Standard"/>
        <w:rPr>
          <w:rFonts w:cs="Arial"/>
          <w:sz w:val="22"/>
          <w:szCs w:val="22"/>
        </w:rPr>
      </w:pPr>
    </w:p>
    <w:p w14:paraId="5A85F665" w14:textId="77777777" w:rsidR="00C40D57" w:rsidRPr="00F5621C" w:rsidRDefault="00C40D57" w:rsidP="00D438E6">
      <w:pPr>
        <w:pStyle w:val="Standard"/>
        <w:rPr>
          <w:rFonts w:cs="Arial"/>
          <w:sz w:val="22"/>
          <w:szCs w:val="22"/>
        </w:rPr>
      </w:pPr>
    </w:p>
    <w:p w14:paraId="32B0F68B"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12CD47AB" w14:textId="630ADC44" w:rsidR="000B5371" w:rsidRPr="00F5621C" w:rsidRDefault="00D438E6" w:rsidP="00D438E6">
      <w:pPr>
        <w:pStyle w:val="Titre2"/>
        <w:numPr>
          <w:ilvl w:val="1"/>
          <w:numId w:val="26"/>
        </w:numPr>
        <w:rPr>
          <w:rFonts w:cs="Arial"/>
        </w:rPr>
      </w:pPr>
      <w:bookmarkStart w:id="46" w:name="_Toc201572881"/>
      <w:bookmarkStart w:id="47" w:name="_Toc201572917"/>
      <w:bookmarkStart w:id="48" w:name="_Toc201573020"/>
      <w:r w:rsidRPr="00F5621C">
        <w:rPr>
          <w:rFonts w:cs="Arial"/>
        </w:rPr>
        <w:t>L</w:t>
      </w:r>
      <w:r w:rsidR="000B5371" w:rsidRPr="00F5621C">
        <w:rPr>
          <w:rFonts w:cs="Arial"/>
        </w:rPr>
        <w:t>ettre d’habilitation du mandataire</w:t>
      </w:r>
      <w:bookmarkEnd w:id="46"/>
      <w:bookmarkEnd w:id="47"/>
      <w:bookmarkEnd w:id="48"/>
    </w:p>
    <w:p w14:paraId="2280CD9A" w14:textId="41A30BD2" w:rsidR="00D438E6" w:rsidRPr="00F5621C" w:rsidRDefault="00D438E6" w:rsidP="00C40D57">
      <w:pPr>
        <w:rPr>
          <w:rFonts w:cs="Arial"/>
          <w:sz w:val="22"/>
          <w:szCs w:val="22"/>
        </w:rPr>
      </w:pPr>
    </w:p>
    <w:p w14:paraId="27094BCF" w14:textId="2AAE19D8" w:rsidR="00C40D57" w:rsidRPr="00F5621C" w:rsidRDefault="00C40D57" w:rsidP="00C40D57">
      <w:pPr>
        <w:rPr>
          <w:rFonts w:cs="Arial"/>
          <w:sz w:val="22"/>
          <w:szCs w:val="22"/>
        </w:rPr>
      </w:pPr>
    </w:p>
    <w:p w14:paraId="74223E8B" w14:textId="77777777" w:rsidR="00C40D57" w:rsidRPr="00F5621C" w:rsidRDefault="00C40D57" w:rsidP="00C40D57">
      <w:pPr>
        <w:rPr>
          <w:rFonts w:cs="Arial"/>
          <w:sz w:val="22"/>
          <w:szCs w:val="22"/>
        </w:rPr>
      </w:pPr>
    </w:p>
    <w:p w14:paraId="0BBE66F7" w14:textId="77777777" w:rsidR="00D438E6" w:rsidRPr="00F5621C" w:rsidRDefault="00D438E6" w:rsidP="00D438E6">
      <w:pPr>
        <w:pStyle w:val="Standard"/>
        <w:rPr>
          <w:rFonts w:cs="Arial"/>
          <w:sz w:val="22"/>
          <w:szCs w:val="22"/>
        </w:rPr>
      </w:pPr>
    </w:p>
    <w:p w14:paraId="3498168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6843312D" w14:textId="60C65AD9" w:rsidR="000B5371" w:rsidRPr="00F5621C" w:rsidRDefault="00D438E6" w:rsidP="00D438E6">
      <w:pPr>
        <w:pStyle w:val="Titre2"/>
        <w:numPr>
          <w:ilvl w:val="1"/>
          <w:numId w:val="26"/>
        </w:numPr>
        <w:rPr>
          <w:rFonts w:cs="Arial"/>
        </w:rPr>
      </w:pPr>
      <w:bookmarkStart w:id="49" w:name="_Toc201572882"/>
      <w:bookmarkStart w:id="50" w:name="_Toc201572918"/>
      <w:bookmarkStart w:id="51" w:name="_Toc201573021"/>
      <w:r w:rsidRPr="00F5621C">
        <w:rPr>
          <w:rFonts w:cs="Arial"/>
        </w:rPr>
        <w:t>D</w:t>
      </w:r>
      <w:r w:rsidR="000B5371" w:rsidRPr="00F5621C">
        <w:rPr>
          <w:rFonts w:cs="Arial"/>
        </w:rPr>
        <w:t xml:space="preserve">éclaration sur l’honneur datée et signée de moins de 6 mois </w:t>
      </w:r>
      <w:r w:rsidRPr="00F5621C">
        <w:rPr>
          <w:rFonts w:cs="Arial"/>
        </w:rPr>
        <w:t>de non-exclusion des marchés publics</w:t>
      </w:r>
      <w:bookmarkEnd w:id="49"/>
      <w:bookmarkEnd w:id="50"/>
      <w:bookmarkEnd w:id="51"/>
    </w:p>
    <w:p w14:paraId="68E0D83D" w14:textId="49A49E12" w:rsidR="00D438E6" w:rsidRPr="00F5621C" w:rsidRDefault="00D438E6" w:rsidP="00D438E6">
      <w:pPr>
        <w:pStyle w:val="Standard"/>
        <w:ind w:left="360"/>
        <w:rPr>
          <w:rFonts w:cs="Arial"/>
          <w:sz w:val="22"/>
          <w:szCs w:val="22"/>
        </w:rPr>
      </w:pPr>
    </w:p>
    <w:p w14:paraId="4B50E364" w14:textId="79305EC6" w:rsidR="00C40D57" w:rsidRPr="00F5621C" w:rsidRDefault="00C40D57" w:rsidP="00D438E6">
      <w:pPr>
        <w:pStyle w:val="Standard"/>
        <w:ind w:left="360"/>
        <w:rPr>
          <w:rFonts w:cs="Arial"/>
          <w:sz w:val="22"/>
          <w:szCs w:val="22"/>
        </w:rPr>
      </w:pPr>
    </w:p>
    <w:p w14:paraId="4FB0BDE7" w14:textId="77777777" w:rsidR="00C40D57" w:rsidRPr="00F5621C" w:rsidRDefault="00C40D57" w:rsidP="00D438E6">
      <w:pPr>
        <w:pStyle w:val="Standard"/>
        <w:ind w:left="360"/>
        <w:rPr>
          <w:rFonts w:cs="Arial"/>
          <w:sz w:val="22"/>
          <w:szCs w:val="22"/>
        </w:rPr>
      </w:pPr>
    </w:p>
    <w:p w14:paraId="5F24B507" w14:textId="77777777" w:rsidR="00C40D57" w:rsidRPr="00F5621C" w:rsidRDefault="00C40D57">
      <w:pPr>
        <w:widowControl w:val="0"/>
        <w:spacing w:before="0"/>
        <w:jc w:val="left"/>
        <w:rPr>
          <w:rFonts w:cs="Arial"/>
          <w:b/>
          <w:bCs/>
          <w:iCs/>
          <w:color w:val="2F5496" w:themeColor="accent1" w:themeShade="BF"/>
          <w:sz w:val="22"/>
          <w:szCs w:val="28"/>
          <w:u w:val="single"/>
          <w:lang w:eastAsia="fr-FR" w:bidi="fr-FR"/>
        </w:rPr>
      </w:pPr>
      <w:r w:rsidRPr="00F5621C">
        <w:rPr>
          <w:rFonts w:cs="Arial"/>
          <w:lang w:eastAsia="fr-FR" w:bidi="fr-FR"/>
        </w:rPr>
        <w:br w:type="page"/>
      </w:r>
    </w:p>
    <w:p w14:paraId="74C2852E" w14:textId="469BB968" w:rsidR="000B5371" w:rsidRPr="00F5621C" w:rsidRDefault="00D438E6" w:rsidP="00D438E6">
      <w:pPr>
        <w:pStyle w:val="Titre2"/>
        <w:numPr>
          <w:ilvl w:val="1"/>
          <w:numId w:val="26"/>
        </w:numPr>
        <w:rPr>
          <w:rFonts w:cs="Arial"/>
          <w:lang w:eastAsia="fr-FR" w:bidi="fr-FR"/>
        </w:rPr>
      </w:pPr>
      <w:bookmarkStart w:id="52" w:name="_Toc201572883"/>
      <w:bookmarkStart w:id="53" w:name="_Toc201572919"/>
      <w:bookmarkStart w:id="54" w:name="_Toc201573022"/>
      <w:r w:rsidRPr="00F5621C">
        <w:rPr>
          <w:rFonts w:cs="Arial"/>
          <w:lang w:eastAsia="fr-FR" w:bidi="fr-FR"/>
        </w:rPr>
        <w:t>N</w:t>
      </w:r>
      <w:r w:rsidR="000B5371" w:rsidRPr="00F5621C">
        <w:rPr>
          <w:rFonts w:cs="Arial"/>
          <w:lang w:eastAsia="fr-FR" w:bidi="fr-FR"/>
        </w:rPr>
        <w:t xml:space="preserve">uméro unique extrait </w:t>
      </w:r>
      <w:proofErr w:type="spellStart"/>
      <w:r w:rsidR="000B5371" w:rsidRPr="00F5621C">
        <w:rPr>
          <w:rFonts w:cs="Arial"/>
          <w:lang w:eastAsia="fr-FR" w:bidi="fr-FR"/>
        </w:rPr>
        <w:t>KBis</w:t>
      </w:r>
      <w:proofErr w:type="spellEnd"/>
      <w:r w:rsidRPr="00F5621C">
        <w:rPr>
          <w:rFonts w:cs="Arial"/>
          <w:lang w:eastAsia="fr-FR" w:bidi="fr-FR"/>
        </w:rPr>
        <w:t xml:space="preserve"> </w:t>
      </w:r>
      <w:r w:rsidR="000B5371" w:rsidRPr="00F5621C">
        <w:rPr>
          <w:rFonts w:cs="Arial"/>
          <w:lang w:eastAsia="fr-FR" w:bidi="fr-FR"/>
        </w:rPr>
        <w:t>de moins de 3 mois</w:t>
      </w:r>
      <w:bookmarkEnd w:id="52"/>
      <w:bookmarkEnd w:id="53"/>
      <w:bookmarkEnd w:id="54"/>
      <w:r w:rsidR="000B5371" w:rsidRPr="00F5621C">
        <w:rPr>
          <w:rFonts w:cs="Arial"/>
          <w:lang w:eastAsia="fr-FR" w:bidi="fr-FR"/>
        </w:rPr>
        <w:t xml:space="preserve"> </w:t>
      </w:r>
    </w:p>
    <w:p w14:paraId="18BC8085" w14:textId="129B2D12" w:rsidR="002A627F" w:rsidRPr="00F5621C" w:rsidRDefault="002A627F" w:rsidP="002A627F">
      <w:pPr>
        <w:pStyle w:val="Standard"/>
        <w:rPr>
          <w:rFonts w:cs="Arial"/>
        </w:rPr>
      </w:pPr>
    </w:p>
    <w:p w14:paraId="661CD6F4" w14:textId="7B6F34CD" w:rsidR="002A627F" w:rsidRPr="00F5621C" w:rsidRDefault="002A627F" w:rsidP="002A627F">
      <w:pPr>
        <w:pStyle w:val="Standard"/>
        <w:rPr>
          <w:rFonts w:cs="Arial"/>
        </w:rPr>
      </w:pPr>
    </w:p>
    <w:p w14:paraId="7449A30A" w14:textId="1BF57589" w:rsidR="002A627F" w:rsidRPr="00F5621C" w:rsidRDefault="002A627F" w:rsidP="002A627F">
      <w:pPr>
        <w:pStyle w:val="Standard"/>
        <w:rPr>
          <w:rFonts w:cs="Arial"/>
        </w:rPr>
      </w:pPr>
    </w:p>
    <w:p w14:paraId="32AABE45" w14:textId="5B522B11" w:rsidR="00F83F89" w:rsidRPr="00F5621C" w:rsidRDefault="00F83F89" w:rsidP="002A627F">
      <w:pPr>
        <w:pStyle w:val="Standard"/>
        <w:rPr>
          <w:rFonts w:cs="Arial"/>
        </w:rPr>
      </w:pPr>
    </w:p>
    <w:p w14:paraId="5B00C6C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7A4B0862" w14:textId="1E41BD1D" w:rsidR="00F83F89" w:rsidRPr="00F5621C" w:rsidRDefault="00D438E6" w:rsidP="00D438E6">
      <w:pPr>
        <w:pStyle w:val="Titre2"/>
        <w:numPr>
          <w:ilvl w:val="1"/>
          <w:numId w:val="26"/>
        </w:numPr>
        <w:rPr>
          <w:rFonts w:cs="Arial"/>
        </w:rPr>
      </w:pPr>
      <w:bookmarkStart w:id="55" w:name="_Toc201572884"/>
      <w:bookmarkStart w:id="56" w:name="_Toc201572920"/>
      <w:bookmarkStart w:id="57" w:name="_Toc201573023"/>
      <w:r w:rsidRPr="00F5621C">
        <w:rPr>
          <w:rFonts w:cs="Arial"/>
        </w:rPr>
        <w:t>Attestation sur l’honneur relative aux sanctions applicables dans la commande publique aux opérateurs économiques russes</w:t>
      </w:r>
      <w:bookmarkEnd w:id="55"/>
      <w:bookmarkEnd w:id="56"/>
      <w:bookmarkEnd w:id="57"/>
    </w:p>
    <w:p w14:paraId="41A4489C" w14:textId="2F641B96" w:rsidR="00F83F89" w:rsidRPr="00F5621C" w:rsidRDefault="00F83F89" w:rsidP="002A627F">
      <w:pPr>
        <w:pStyle w:val="Standard"/>
        <w:rPr>
          <w:rFonts w:cs="Arial"/>
        </w:rPr>
      </w:pPr>
    </w:p>
    <w:tbl>
      <w:tblPr>
        <w:tblStyle w:val="Grilledutableau"/>
        <w:tblW w:w="0" w:type="auto"/>
        <w:tblLook w:val="04A0" w:firstRow="1" w:lastRow="0" w:firstColumn="1" w:lastColumn="0" w:noHBand="0" w:noVBand="1"/>
      </w:tblPr>
      <w:tblGrid>
        <w:gridCol w:w="9062"/>
      </w:tblGrid>
      <w:tr w:rsidR="00F83F89" w:rsidRPr="00F5621C" w14:paraId="280E34AB" w14:textId="77777777" w:rsidTr="00D438E6">
        <w:trPr>
          <w:trHeight w:val="1052"/>
        </w:trPr>
        <w:tc>
          <w:tcPr>
            <w:tcW w:w="9062" w:type="dxa"/>
            <w:vAlign w:val="center"/>
          </w:tcPr>
          <w:p w14:paraId="0DA37158" w14:textId="77777777" w:rsidR="00F83F89" w:rsidRPr="00F5621C" w:rsidRDefault="00F83F89" w:rsidP="00D438E6">
            <w:pPr>
              <w:jc w:val="center"/>
              <w:rPr>
                <w:rFonts w:cs="Arial"/>
                <w:color w:val="333333"/>
                <w:sz w:val="24"/>
                <w:szCs w:val="20"/>
              </w:rPr>
            </w:pPr>
            <w:r w:rsidRPr="00F5621C">
              <w:rPr>
                <w:rFonts w:cs="Arial"/>
                <w:color w:val="333333"/>
                <w:sz w:val="24"/>
                <w:szCs w:val="20"/>
              </w:rPr>
              <w:t>Attestation sur l’honneur</w:t>
            </w:r>
          </w:p>
          <w:p w14:paraId="272A97CC" w14:textId="7ACC1715" w:rsidR="00D438E6" w:rsidRPr="00F5621C" w:rsidRDefault="00D438E6" w:rsidP="00D438E6">
            <w:pPr>
              <w:jc w:val="center"/>
              <w:rPr>
                <w:rFonts w:cs="Arial"/>
                <w:color w:val="333333"/>
                <w:sz w:val="24"/>
                <w:szCs w:val="20"/>
              </w:rPr>
            </w:pPr>
            <w:r w:rsidRPr="00F5621C">
              <w:rPr>
                <w:rFonts w:cs="Arial"/>
                <w:color w:val="333333"/>
                <w:sz w:val="24"/>
                <w:szCs w:val="20"/>
              </w:rPr>
              <w:t>Mesures restrictives contre les actions déstabilisantes de la Russie en Ukraine</w:t>
            </w:r>
          </w:p>
        </w:tc>
      </w:tr>
    </w:tbl>
    <w:p w14:paraId="44074981" w14:textId="3A21413C" w:rsidR="00F83F89" w:rsidRPr="00F5621C" w:rsidRDefault="00F83F89" w:rsidP="00F83F89">
      <w:pPr>
        <w:rPr>
          <w:rFonts w:cs="Arial"/>
          <w:color w:val="333333"/>
          <w:szCs w:val="20"/>
        </w:rPr>
      </w:pPr>
    </w:p>
    <w:tbl>
      <w:tblPr>
        <w:tblStyle w:val="Grilledutableau"/>
        <w:tblW w:w="0" w:type="auto"/>
        <w:tblLook w:val="04A0" w:firstRow="1" w:lastRow="0" w:firstColumn="1" w:lastColumn="0" w:noHBand="0" w:noVBand="1"/>
      </w:tblPr>
      <w:tblGrid>
        <w:gridCol w:w="4885"/>
        <w:gridCol w:w="4886"/>
      </w:tblGrid>
      <w:tr w:rsidR="00D438E6" w:rsidRPr="00F5621C" w14:paraId="5D7B7490" w14:textId="77777777" w:rsidTr="00D438E6">
        <w:tc>
          <w:tcPr>
            <w:tcW w:w="4885" w:type="dxa"/>
            <w:vAlign w:val="center"/>
          </w:tcPr>
          <w:p w14:paraId="3D754536" w14:textId="39E002EE"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r w:rsidRPr="00F5621C">
              <w:rPr>
                <w:rFonts w:cs="Arial"/>
                <w:color w:val="333333"/>
                <w:szCs w:val="20"/>
              </w:rPr>
              <w:t>Nom :</w:t>
            </w:r>
          </w:p>
        </w:tc>
        <w:tc>
          <w:tcPr>
            <w:tcW w:w="4886" w:type="dxa"/>
            <w:vAlign w:val="center"/>
          </w:tcPr>
          <w:p w14:paraId="56ED023B" w14:textId="77777777"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p>
        </w:tc>
      </w:tr>
      <w:tr w:rsidR="00D438E6" w:rsidRPr="00F5621C" w14:paraId="610DDD1C" w14:textId="77777777" w:rsidTr="00D438E6">
        <w:tc>
          <w:tcPr>
            <w:tcW w:w="4885" w:type="dxa"/>
            <w:vAlign w:val="center"/>
          </w:tcPr>
          <w:p w14:paraId="64339E10" w14:textId="73DD211B"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r w:rsidRPr="00F5621C">
              <w:rPr>
                <w:rFonts w:cs="Arial"/>
                <w:color w:val="333333"/>
                <w:szCs w:val="20"/>
              </w:rPr>
              <w:t>Prénom :</w:t>
            </w:r>
          </w:p>
        </w:tc>
        <w:tc>
          <w:tcPr>
            <w:tcW w:w="4886" w:type="dxa"/>
            <w:vAlign w:val="center"/>
          </w:tcPr>
          <w:p w14:paraId="2B43BF47" w14:textId="77777777"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p>
        </w:tc>
      </w:tr>
      <w:tr w:rsidR="00D438E6" w:rsidRPr="00F5621C" w14:paraId="35747563" w14:textId="77777777" w:rsidTr="00D438E6">
        <w:tc>
          <w:tcPr>
            <w:tcW w:w="4885" w:type="dxa"/>
            <w:vAlign w:val="center"/>
          </w:tcPr>
          <w:p w14:paraId="6BE85E99" w14:textId="32E1FEAB"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r w:rsidRPr="00F5621C">
              <w:rPr>
                <w:rFonts w:cs="Arial"/>
                <w:color w:val="333333"/>
                <w:szCs w:val="20"/>
              </w:rPr>
              <w:t>Fonction :</w:t>
            </w:r>
          </w:p>
        </w:tc>
        <w:tc>
          <w:tcPr>
            <w:tcW w:w="4886" w:type="dxa"/>
            <w:vAlign w:val="center"/>
          </w:tcPr>
          <w:p w14:paraId="4C821535" w14:textId="77777777"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p>
        </w:tc>
      </w:tr>
      <w:tr w:rsidR="00D438E6" w:rsidRPr="00F5621C" w14:paraId="26A4F137" w14:textId="77777777" w:rsidTr="00D438E6">
        <w:tc>
          <w:tcPr>
            <w:tcW w:w="4885" w:type="dxa"/>
            <w:vMerge w:val="restart"/>
            <w:vAlign w:val="center"/>
          </w:tcPr>
          <w:p w14:paraId="4FC8165B" w14:textId="6D817696"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r w:rsidRPr="00F5621C">
              <w:rPr>
                <w:rFonts w:cs="Arial"/>
                <w:color w:val="333333"/>
                <w:szCs w:val="20"/>
              </w:rPr>
              <w:t>Représentant la société :</w:t>
            </w:r>
          </w:p>
        </w:tc>
        <w:tc>
          <w:tcPr>
            <w:tcW w:w="4886" w:type="dxa"/>
            <w:vAlign w:val="center"/>
          </w:tcPr>
          <w:p w14:paraId="4A0E6E29" w14:textId="77777777"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p>
        </w:tc>
      </w:tr>
      <w:tr w:rsidR="00D438E6" w:rsidRPr="00F5621C" w14:paraId="628A29BD" w14:textId="77777777" w:rsidTr="00D438E6">
        <w:tc>
          <w:tcPr>
            <w:tcW w:w="4885" w:type="dxa"/>
            <w:vMerge/>
            <w:vAlign w:val="center"/>
          </w:tcPr>
          <w:p w14:paraId="20C6880D" w14:textId="77777777"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p>
        </w:tc>
        <w:tc>
          <w:tcPr>
            <w:tcW w:w="4886" w:type="dxa"/>
            <w:vAlign w:val="center"/>
          </w:tcPr>
          <w:p w14:paraId="7B5E0F9E" w14:textId="32FC573B" w:rsidR="00D438E6" w:rsidRPr="00F5621C" w:rsidRDefault="00D438E6" w:rsidP="00D438E6">
            <w:pPr>
              <w:pBdr>
                <w:top w:val="none" w:sz="0" w:space="0" w:color="auto"/>
                <w:left w:val="none" w:sz="0" w:space="0" w:color="auto"/>
                <w:bottom w:val="none" w:sz="0" w:space="0" w:color="auto"/>
                <w:right w:val="none" w:sz="0" w:space="0" w:color="auto"/>
                <w:between w:val="none" w:sz="0" w:space="0" w:color="auto"/>
              </w:pBdr>
              <w:jc w:val="left"/>
              <w:rPr>
                <w:rFonts w:cs="Arial"/>
                <w:color w:val="333333"/>
                <w:szCs w:val="20"/>
              </w:rPr>
            </w:pPr>
            <w:r w:rsidRPr="00F5621C">
              <w:rPr>
                <w:rFonts w:cs="Arial"/>
                <w:color w:val="333333"/>
                <w:szCs w:val="20"/>
              </w:rPr>
              <w:t>SIRET :</w:t>
            </w:r>
          </w:p>
        </w:tc>
      </w:tr>
    </w:tbl>
    <w:p w14:paraId="28D078AF" w14:textId="60B29BE7" w:rsidR="00D438E6" w:rsidRPr="00F5621C" w:rsidRDefault="00D438E6" w:rsidP="00F83F89">
      <w:pPr>
        <w:rPr>
          <w:rFonts w:cs="Arial"/>
          <w:color w:val="333333"/>
          <w:szCs w:val="20"/>
        </w:rPr>
      </w:pPr>
    </w:p>
    <w:p w14:paraId="653E8AB2" w14:textId="77777777" w:rsidR="00D438E6" w:rsidRPr="00F5621C" w:rsidRDefault="00D438E6" w:rsidP="00F83F89">
      <w:pPr>
        <w:rPr>
          <w:rFonts w:cs="Arial"/>
          <w:color w:val="333333"/>
          <w:szCs w:val="20"/>
        </w:rPr>
      </w:pPr>
    </w:p>
    <w:p w14:paraId="0D1EB4C9" w14:textId="09F4FDB2" w:rsidR="00F83F89" w:rsidRPr="00F5621C" w:rsidRDefault="00D438E6" w:rsidP="00F83F89">
      <w:pPr>
        <w:spacing w:line="360" w:lineRule="auto"/>
        <w:rPr>
          <w:rFonts w:cs="Arial"/>
          <w:color w:val="333333"/>
          <w:szCs w:val="20"/>
        </w:rPr>
      </w:pPr>
      <w:r w:rsidRPr="00F5621C">
        <w:rPr>
          <w:rFonts w:cs="Arial"/>
          <w:color w:val="333333"/>
          <w:szCs w:val="20"/>
        </w:rPr>
        <w:t>Je</w:t>
      </w:r>
      <w:r w:rsidR="00F83F89" w:rsidRPr="00F5621C">
        <w:rPr>
          <w:rFonts w:cs="Arial"/>
        </w:rPr>
        <w:t xml:space="preserve"> </w:t>
      </w:r>
      <w:r w:rsidR="00F83F89" w:rsidRPr="00F5621C">
        <w:rPr>
          <w:rFonts w:cs="Arial"/>
          <w:color w:val="333333"/>
          <w:szCs w:val="20"/>
        </w:rPr>
        <w:t>déclare sur l’honneur qu’il n’y a pas d’implication russe dans notre entreprise conformément au règlement (UE) n°2022/576 du conseil du 8 avril 2022 modifiant le règlement</w:t>
      </w:r>
      <w:r w:rsidRPr="00F5621C">
        <w:rPr>
          <w:rFonts w:cs="Arial"/>
          <w:color w:val="333333"/>
          <w:szCs w:val="20"/>
        </w:rPr>
        <w:t> </w:t>
      </w:r>
      <w:r w:rsidR="00F83F89" w:rsidRPr="00F5621C">
        <w:rPr>
          <w:rFonts w:cs="Arial"/>
          <w:color w:val="333333"/>
          <w:szCs w:val="20"/>
        </w:rPr>
        <w:t>(UE)</w:t>
      </w:r>
      <w:r w:rsidRPr="00F5621C">
        <w:rPr>
          <w:rFonts w:cs="Arial"/>
          <w:color w:val="333333"/>
          <w:szCs w:val="20"/>
        </w:rPr>
        <w:t> </w:t>
      </w:r>
      <w:r w:rsidR="00F83F89" w:rsidRPr="00F5621C">
        <w:rPr>
          <w:rFonts w:cs="Arial"/>
          <w:color w:val="333333"/>
          <w:szCs w:val="20"/>
        </w:rPr>
        <w:t>n°</w:t>
      </w:r>
      <w:r w:rsidRPr="00F5621C">
        <w:rPr>
          <w:rFonts w:cs="Arial"/>
          <w:color w:val="333333"/>
          <w:szCs w:val="20"/>
        </w:rPr>
        <w:t> </w:t>
      </w:r>
      <w:r w:rsidR="00F83F89" w:rsidRPr="00F5621C">
        <w:rPr>
          <w:rFonts w:cs="Arial"/>
          <w:color w:val="333333"/>
          <w:szCs w:val="20"/>
        </w:rPr>
        <w:t xml:space="preserve">833/2014 concernant des mesures restrictives en raison des actions de la Russie déstabilisant la situation en Ukraine. Je déclare en particulier : </w:t>
      </w:r>
    </w:p>
    <w:p w14:paraId="6E0A34B2" w14:textId="77777777" w:rsidR="00F83F89" w:rsidRPr="00F5621C" w:rsidRDefault="00F83F89" w:rsidP="00F83F89">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pacing w:before="0" w:after="160" w:line="360" w:lineRule="auto"/>
        <w:rPr>
          <w:rFonts w:cs="Arial"/>
          <w:color w:val="333333"/>
          <w:szCs w:val="20"/>
        </w:rPr>
      </w:pPr>
      <w:r w:rsidRPr="00F5621C">
        <w:rPr>
          <w:rFonts w:cs="Arial"/>
          <w:color w:val="333333"/>
          <w:szCs w:val="20"/>
        </w:rPr>
        <w:t xml:space="preserve">Ne pas être un ressortissant russe ou une personne physique ou morale, une entité ou un organisme établi sur le territoire russe </w:t>
      </w:r>
    </w:p>
    <w:p w14:paraId="18947AEA" w14:textId="77777777" w:rsidR="00F83F89" w:rsidRPr="00F5621C" w:rsidRDefault="00F83F89" w:rsidP="00F83F89">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pacing w:before="0" w:after="160" w:line="360" w:lineRule="auto"/>
        <w:rPr>
          <w:rFonts w:cs="Arial"/>
          <w:color w:val="333333"/>
          <w:szCs w:val="20"/>
        </w:rPr>
      </w:pPr>
      <w:r w:rsidRPr="00F5621C">
        <w:rPr>
          <w:rFonts w:cs="Arial"/>
          <w:color w:val="333333"/>
          <w:szCs w:val="20"/>
        </w:rPr>
        <w:t>Ne pas être détenu à plus de 50%, et de manière directe ou indirect, par une entité établie sur le territoire russe ;</w:t>
      </w:r>
    </w:p>
    <w:p w14:paraId="133C2C5E" w14:textId="77777777" w:rsidR="00F83F89" w:rsidRPr="00F5621C" w:rsidRDefault="00F83F89" w:rsidP="00F83F89">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pacing w:before="0" w:after="160" w:line="360" w:lineRule="auto"/>
        <w:rPr>
          <w:rFonts w:cs="Arial"/>
          <w:color w:val="333333"/>
          <w:szCs w:val="20"/>
        </w:rPr>
      </w:pPr>
      <w:r w:rsidRPr="00F5621C">
        <w:rPr>
          <w:rFonts w:cs="Arial"/>
          <w:color w:val="333333"/>
          <w:szCs w:val="20"/>
        </w:rPr>
        <w:t xml:space="preserve">Ne pas être une personne physique ou morale, une entité ou un organisme agissant pour le compte ou une instruction d’une entité établie sur le territoire russe ou d’une entité détenue à plus de 50% par une entité elle-même établie sur le territoire russe ; </w:t>
      </w:r>
    </w:p>
    <w:p w14:paraId="067EBEF6" w14:textId="77777777" w:rsidR="00F83F89" w:rsidRPr="00F5621C" w:rsidRDefault="00F83F89" w:rsidP="00F83F89">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pacing w:before="0" w:after="160" w:line="360" w:lineRule="auto"/>
        <w:rPr>
          <w:rFonts w:cs="Arial"/>
          <w:color w:val="333333"/>
          <w:szCs w:val="20"/>
        </w:rPr>
      </w:pPr>
      <w:r w:rsidRPr="00F5621C">
        <w:rPr>
          <w:rFonts w:cs="Arial"/>
          <w:color w:val="333333"/>
          <w:szCs w:val="20"/>
        </w:rPr>
        <w:t xml:space="preserve">Ne pas être en collaboration avec un sous-traitant, un fournisseur ou toute entité aux capacités de laquelle je recours se trouve dans l’un des trois cas susmentionnés, et le montant de ses prestations représente plus de 10 % de la valeur du marché. </w:t>
      </w:r>
    </w:p>
    <w:p w14:paraId="4770884F" w14:textId="77777777" w:rsidR="00F83F89" w:rsidRPr="00F5621C" w:rsidRDefault="00F83F89" w:rsidP="00F83F89">
      <w:pPr>
        <w:rPr>
          <w:rFonts w:cs="Arial"/>
          <w:color w:val="333333"/>
          <w:szCs w:val="20"/>
        </w:rPr>
      </w:pPr>
    </w:p>
    <w:p w14:paraId="432A073B" w14:textId="77777777" w:rsidR="00F83F89" w:rsidRPr="00F5621C" w:rsidRDefault="00F83F89" w:rsidP="00F83F89">
      <w:pPr>
        <w:rPr>
          <w:rFonts w:cs="Arial"/>
          <w:color w:val="333333"/>
          <w:szCs w:val="20"/>
        </w:rPr>
      </w:pPr>
      <w:r w:rsidRPr="00F5621C">
        <w:rPr>
          <w:rFonts w:cs="Arial"/>
          <w:color w:val="333333"/>
          <w:szCs w:val="20"/>
        </w:rPr>
        <w:t>Fait à (commune) …………………, le (date) ……/……/………</w:t>
      </w:r>
    </w:p>
    <w:p w14:paraId="256C267C" w14:textId="77777777" w:rsidR="00F83F89" w:rsidRPr="00F5621C" w:rsidRDefault="00F83F89" w:rsidP="00F83F89">
      <w:pPr>
        <w:rPr>
          <w:rFonts w:cs="Arial"/>
          <w:color w:val="333333"/>
          <w:szCs w:val="20"/>
        </w:rPr>
      </w:pPr>
      <w:r w:rsidRPr="00F5621C">
        <w:rPr>
          <w:rFonts w:cs="Arial"/>
          <w:color w:val="333333"/>
          <w:szCs w:val="20"/>
        </w:rPr>
        <w:t xml:space="preserve">Signature : </w:t>
      </w:r>
    </w:p>
    <w:p w14:paraId="410D2775" w14:textId="77777777" w:rsidR="00F83F89" w:rsidRPr="00F5621C" w:rsidRDefault="00F83F89" w:rsidP="00F83F89">
      <w:pPr>
        <w:rPr>
          <w:rFonts w:cs="Arial"/>
        </w:rPr>
      </w:pPr>
    </w:p>
    <w:p w14:paraId="30AF8720" w14:textId="77777777" w:rsidR="00F83F89" w:rsidRPr="00F5621C" w:rsidRDefault="00F83F89" w:rsidP="00F83F89">
      <w:pPr>
        <w:rPr>
          <w:rFonts w:cs="Arial"/>
        </w:rPr>
      </w:pPr>
    </w:p>
    <w:p w14:paraId="2E831FBC" w14:textId="77777777" w:rsidR="00F83F89" w:rsidRPr="00F5621C" w:rsidRDefault="00F83F89" w:rsidP="002A627F">
      <w:pPr>
        <w:pStyle w:val="Standard"/>
        <w:rPr>
          <w:rFonts w:cs="Arial"/>
        </w:rPr>
      </w:pPr>
    </w:p>
    <w:p w14:paraId="6C1A94DB" w14:textId="2537DF01" w:rsidR="00D438E6" w:rsidRPr="00F5621C" w:rsidRDefault="00043822">
      <w:pPr>
        <w:widowControl w:val="0"/>
        <w:spacing w:before="0"/>
        <w:jc w:val="left"/>
        <w:rPr>
          <w:rFonts w:cs="Arial"/>
        </w:rPr>
      </w:pPr>
      <w:r w:rsidRPr="00F5621C">
        <w:rPr>
          <w:rFonts w:cs="Arial"/>
        </w:rPr>
        <w:br w:type="page"/>
      </w:r>
    </w:p>
    <w:p w14:paraId="7CBFAE25" w14:textId="19E9D5AE" w:rsidR="00D438E6" w:rsidRPr="00F5621C" w:rsidRDefault="00D438E6" w:rsidP="00D438E6">
      <w:pPr>
        <w:pStyle w:val="Titre2"/>
        <w:numPr>
          <w:ilvl w:val="1"/>
          <w:numId w:val="26"/>
        </w:numPr>
        <w:rPr>
          <w:rFonts w:cs="Arial"/>
        </w:rPr>
      </w:pPr>
      <w:bookmarkStart w:id="58" w:name="_Toc201572885"/>
      <w:bookmarkStart w:id="59" w:name="_Toc201572921"/>
      <w:bookmarkStart w:id="60" w:name="_Toc201573024"/>
      <w:r w:rsidRPr="00F5621C">
        <w:rPr>
          <w:rFonts w:cs="Arial"/>
        </w:rPr>
        <w:t>Copie du jugement en cas de redressement judiciaire</w:t>
      </w:r>
      <w:bookmarkEnd w:id="58"/>
      <w:bookmarkEnd w:id="59"/>
      <w:bookmarkEnd w:id="60"/>
    </w:p>
    <w:p w14:paraId="1D9A74C8" w14:textId="497EEE1A" w:rsidR="00D438E6" w:rsidRPr="00F5621C" w:rsidRDefault="00D438E6" w:rsidP="00D438E6">
      <w:pPr>
        <w:pStyle w:val="Standard"/>
        <w:rPr>
          <w:rFonts w:cs="Arial"/>
        </w:rPr>
      </w:pPr>
    </w:p>
    <w:p w14:paraId="2581464C" w14:textId="6B7285D5" w:rsidR="00D438E6" w:rsidRPr="00F5621C" w:rsidRDefault="00D438E6" w:rsidP="00D438E6">
      <w:pPr>
        <w:pStyle w:val="Standard"/>
        <w:rPr>
          <w:rFonts w:cs="Arial"/>
        </w:rPr>
      </w:pPr>
    </w:p>
    <w:p w14:paraId="23852D5F" w14:textId="472A6C0E" w:rsidR="00D438E6" w:rsidRPr="00F5621C" w:rsidRDefault="00D438E6" w:rsidP="00D438E6">
      <w:pPr>
        <w:pStyle w:val="Standard"/>
        <w:rPr>
          <w:rFonts w:cs="Arial"/>
        </w:rPr>
      </w:pPr>
    </w:p>
    <w:p w14:paraId="4180270F" w14:textId="6C673959" w:rsidR="00D438E6" w:rsidRPr="00F5621C" w:rsidRDefault="00D438E6" w:rsidP="00D438E6">
      <w:pPr>
        <w:pStyle w:val="Standard"/>
        <w:rPr>
          <w:rFonts w:cs="Arial"/>
        </w:rPr>
      </w:pPr>
    </w:p>
    <w:p w14:paraId="4F0FEF70" w14:textId="77777777" w:rsidR="00D438E6" w:rsidRPr="00F5621C" w:rsidRDefault="00D438E6" w:rsidP="00D438E6">
      <w:pPr>
        <w:pStyle w:val="Standard"/>
        <w:rPr>
          <w:rFonts w:cs="Arial"/>
        </w:rPr>
      </w:pPr>
    </w:p>
    <w:p w14:paraId="3FE4256E" w14:textId="77777777" w:rsidR="00D438E6" w:rsidRPr="00F5621C" w:rsidRDefault="00D438E6">
      <w:pPr>
        <w:widowControl w:val="0"/>
        <w:spacing w:before="0"/>
        <w:jc w:val="left"/>
        <w:rPr>
          <w:rFonts w:cs="Arial"/>
          <w:b/>
          <w:color w:val="2F5496" w:themeColor="accent1" w:themeShade="BF"/>
          <w:sz w:val="32"/>
          <w:szCs w:val="44"/>
        </w:rPr>
      </w:pPr>
      <w:r w:rsidRPr="00F5621C">
        <w:rPr>
          <w:rFonts w:cs="Arial"/>
          <w:sz w:val="32"/>
          <w:szCs w:val="44"/>
        </w:rPr>
        <w:br w:type="page"/>
      </w:r>
    </w:p>
    <w:p w14:paraId="5FC0727C" w14:textId="0FB9B52A" w:rsidR="002A627F" w:rsidRPr="00F5621C" w:rsidRDefault="002A627F" w:rsidP="00D438E6">
      <w:pPr>
        <w:pStyle w:val="Titre1"/>
        <w:numPr>
          <w:ilvl w:val="0"/>
          <w:numId w:val="27"/>
        </w:numPr>
        <w:rPr>
          <w:rFonts w:cs="Arial"/>
          <w:sz w:val="32"/>
          <w:szCs w:val="44"/>
        </w:rPr>
      </w:pPr>
      <w:bookmarkStart w:id="61" w:name="_Toc201572886"/>
      <w:bookmarkStart w:id="62" w:name="_Toc201573025"/>
      <w:r w:rsidRPr="00F5621C">
        <w:rPr>
          <w:rFonts w:cs="Arial"/>
          <w:sz w:val="32"/>
          <w:szCs w:val="44"/>
        </w:rPr>
        <w:t>Pièces exigées à l’attributaire du marché</w:t>
      </w:r>
      <w:bookmarkEnd w:id="61"/>
      <w:bookmarkEnd w:id="62"/>
    </w:p>
    <w:p w14:paraId="778BB649" w14:textId="2839775D" w:rsidR="00D438E6" w:rsidRPr="00F5621C" w:rsidRDefault="00D438E6" w:rsidP="00D438E6">
      <w:pPr>
        <w:pStyle w:val="Titre2"/>
        <w:numPr>
          <w:ilvl w:val="1"/>
          <w:numId w:val="27"/>
        </w:numPr>
        <w:rPr>
          <w:rFonts w:cs="Arial"/>
        </w:rPr>
      </w:pPr>
      <w:bookmarkStart w:id="63" w:name="_Toc201572887"/>
      <w:bookmarkStart w:id="64" w:name="_Toc201573026"/>
      <w:r w:rsidRPr="00F5621C">
        <w:rPr>
          <w:rFonts w:cs="Arial"/>
        </w:rPr>
        <w:t>RIB</w:t>
      </w:r>
      <w:bookmarkEnd w:id="63"/>
      <w:bookmarkEnd w:id="64"/>
    </w:p>
    <w:p w14:paraId="5FBC943C" w14:textId="608FAE24" w:rsidR="00D438E6" w:rsidRPr="00F5621C" w:rsidRDefault="00D438E6" w:rsidP="00D438E6">
      <w:pPr>
        <w:pStyle w:val="Standard"/>
        <w:rPr>
          <w:rFonts w:cs="Arial"/>
          <w:sz w:val="22"/>
          <w:szCs w:val="28"/>
        </w:rPr>
      </w:pPr>
    </w:p>
    <w:p w14:paraId="03188DF2" w14:textId="600A41D9" w:rsidR="00D438E6" w:rsidRPr="00F5621C" w:rsidRDefault="00D438E6" w:rsidP="00D438E6">
      <w:pPr>
        <w:pStyle w:val="Standard"/>
        <w:rPr>
          <w:rFonts w:cs="Arial"/>
          <w:sz w:val="22"/>
          <w:szCs w:val="28"/>
        </w:rPr>
      </w:pPr>
    </w:p>
    <w:p w14:paraId="048CFFE0" w14:textId="77777777" w:rsidR="00D438E6" w:rsidRPr="00F5621C" w:rsidRDefault="00D438E6" w:rsidP="00D438E6">
      <w:pPr>
        <w:pStyle w:val="Standard"/>
        <w:rPr>
          <w:rFonts w:cs="Arial"/>
          <w:sz w:val="22"/>
          <w:szCs w:val="28"/>
        </w:rPr>
      </w:pPr>
    </w:p>
    <w:p w14:paraId="0272EB5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45DD10BF" w14:textId="47D6471C" w:rsidR="00D438E6" w:rsidRPr="00F5621C" w:rsidRDefault="00D438E6" w:rsidP="00D438E6">
      <w:pPr>
        <w:pStyle w:val="Titre2"/>
        <w:numPr>
          <w:ilvl w:val="1"/>
          <w:numId w:val="27"/>
        </w:numPr>
        <w:rPr>
          <w:rFonts w:cs="Arial"/>
        </w:rPr>
      </w:pPr>
      <w:bookmarkStart w:id="65" w:name="_Toc201572888"/>
      <w:bookmarkStart w:id="66" w:name="_Toc201573027"/>
      <w:r w:rsidRPr="00F5621C">
        <w:rPr>
          <w:rFonts w:cs="Arial"/>
        </w:rPr>
        <w:t>Attestation fiscale de moins de 3 mois</w:t>
      </w:r>
      <w:bookmarkEnd w:id="65"/>
      <w:bookmarkEnd w:id="66"/>
    </w:p>
    <w:p w14:paraId="2771BDDD" w14:textId="32C12C5D" w:rsidR="00D438E6" w:rsidRPr="00F5621C" w:rsidRDefault="00D438E6" w:rsidP="00D438E6">
      <w:pPr>
        <w:pStyle w:val="Standard"/>
        <w:rPr>
          <w:rFonts w:cs="Arial"/>
          <w:sz w:val="22"/>
          <w:szCs w:val="28"/>
        </w:rPr>
      </w:pPr>
    </w:p>
    <w:p w14:paraId="37CFB7D7" w14:textId="36CC7498" w:rsidR="00D438E6" w:rsidRPr="00F5621C" w:rsidRDefault="00D438E6" w:rsidP="00D438E6">
      <w:pPr>
        <w:pStyle w:val="Standard"/>
        <w:rPr>
          <w:rFonts w:cs="Arial"/>
          <w:sz w:val="22"/>
          <w:szCs w:val="28"/>
        </w:rPr>
      </w:pPr>
    </w:p>
    <w:p w14:paraId="5CA1BB9E" w14:textId="77777777" w:rsidR="00D438E6" w:rsidRPr="00F5621C" w:rsidRDefault="00D438E6" w:rsidP="00D438E6">
      <w:pPr>
        <w:pStyle w:val="Standard"/>
        <w:rPr>
          <w:rFonts w:cs="Arial"/>
          <w:sz w:val="22"/>
          <w:szCs w:val="28"/>
        </w:rPr>
      </w:pPr>
    </w:p>
    <w:p w14:paraId="4183AD9A"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4CD83D89" w14:textId="0DBA5CB8" w:rsidR="00D438E6" w:rsidRPr="00F5621C" w:rsidRDefault="00D438E6" w:rsidP="00D438E6">
      <w:pPr>
        <w:pStyle w:val="Titre2"/>
        <w:numPr>
          <w:ilvl w:val="1"/>
          <w:numId w:val="27"/>
        </w:numPr>
        <w:rPr>
          <w:rFonts w:cs="Arial"/>
        </w:rPr>
      </w:pPr>
      <w:bookmarkStart w:id="67" w:name="_Toc201572889"/>
      <w:bookmarkStart w:id="68" w:name="_Toc201573028"/>
      <w:r w:rsidRPr="00F5621C">
        <w:rPr>
          <w:rFonts w:cs="Arial"/>
        </w:rPr>
        <w:t>Attestation sur l'honneur de non assujettissement de la société à l'obligation d'emploi des travailleurs handicapés</w:t>
      </w:r>
      <w:bookmarkEnd w:id="67"/>
      <w:bookmarkEnd w:id="68"/>
      <w:r w:rsidRPr="00F5621C">
        <w:rPr>
          <w:rFonts w:cs="Arial"/>
        </w:rPr>
        <w:t xml:space="preserve"> </w:t>
      </w:r>
    </w:p>
    <w:p w14:paraId="503E0007" w14:textId="7593E5A1" w:rsidR="00D438E6" w:rsidRPr="00F5621C" w:rsidRDefault="00D438E6" w:rsidP="00D438E6">
      <w:pPr>
        <w:pStyle w:val="Standard"/>
        <w:rPr>
          <w:rFonts w:cs="Arial"/>
          <w:sz w:val="22"/>
          <w:szCs w:val="28"/>
        </w:rPr>
      </w:pPr>
    </w:p>
    <w:p w14:paraId="45DD5091" w14:textId="5668A6E9" w:rsidR="00D438E6" w:rsidRPr="00F5621C" w:rsidRDefault="00D438E6" w:rsidP="00D438E6">
      <w:pPr>
        <w:pStyle w:val="Standard"/>
        <w:rPr>
          <w:rFonts w:cs="Arial"/>
          <w:sz w:val="22"/>
          <w:szCs w:val="28"/>
        </w:rPr>
      </w:pPr>
    </w:p>
    <w:p w14:paraId="07D8297E" w14:textId="77777777" w:rsidR="00D438E6" w:rsidRPr="00F5621C" w:rsidRDefault="00D438E6" w:rsidP="00D438E6">
      <w:pPr>
        <w:pStyle w:val="Standard"/>
        <w:rPr>
          <w:rFonts w:cs="Arial"/>
          <w:sz w:val="22"/>
          <w:szCs w:val="28"/>
        </w:rPr>
      </w:pPr>
    </w:p>
    <w:p w14:paraId="062E827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1EBD9BEB" w14:textId="73A7C49C" w:rsidR="00D438E6" w:rsidRPr="00F5621C" w:rsidRDefault="00D438E6" w:rsidP="00D438E6">
      <w:pPr>
        <w:pStyle w:val="Titre2"/>
        <w:numPr>
          <w:ilvl w:val="1"/>
          <w:numId w:val="27"/>
        </w:numPr>
        <w:rPr>
          <w:rFonts w:cs="Arial"/>
        </w:rPr>
      </w:pPr>
      <w:bookmarkStart w:id="69" w:name="_Toc201572890"/>
      <w:bookmarkStart w:id="70" w:name="_Toc201573029"/>
      <w:r w:rsidRPr="00F5621C">
        <w:rPr>
          <w:rFonts w:cs="Arial"/>
        </w:rPr>
        <w:t>Copie de la déclaration de détachement de travailleurs ou attestation sociale ou documents relatifs aux contractants étrangers ou liste nominative des salariés étrangers</w:t>
      </w:r>
      <w:bookmarkEnd w:id="69"/>
      <w:bookmarkEnd w:id="70"/>
    </w:p>
    <w:p w14:paraId="5BAB6FB6" w14:textId="5AE97414" w:rsidR="00D438E6" w:rsidRPr="00F5621C" w:rsidRDefault="00D438E6" w:rsidP="00D438E6">
      <w:pPr>
        <w:pStyle w:val="Standard"/>
        <w:rPr>
          <w:rFonts w:cs="Arial"/>
          <w:sz w:val="22"/>
          <w:szCs w:val="28"/>
        </w:rPr>
      </w:pPr>
    </w:p>
    <w:p w14:paraId="491710BC" w14:textId="14E9E49A" w:rsidR="00D438E6" w:rsidRPr="00F5621C" w:rsidRDefault="00D438E6" w:rsidP="00D438E6">
      <w:pPr>
        <w:pStyle w:val="Standard"/>
        <w:rPr>
          <w:rFonts w:cs="Arial"/>
          <w:sz w:val="22"/>
          <w:szCs w:val="28"/>
        </w:rPr>
      </w:pPr>
    </w:p>
    <w:p w14:paraId="6BF3956D" w14:textId="77777777" w:rsidR="00D438E6" w:rsidRPr="00F5621C" w:rsidRDefault="00D438E6" w:rsidP="00D438E6">
      <w:pPr>
        <w:pStyle w:val="Standard"/>
        <w:rPr>
          <w:rFonts w:cs="Arial"/>
          <w:sz w:val="22"/>
          <w:szCs w:val="28"/>
        </w:rPr>
      </w:pPr>
    </w:p>
    <w:p w14:paraId="0FC9EF85"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6B135678" w14:textId="414F06F0" w:rsidR="00D438E6" w:rsidRPr="00F5621C" w:rsidRDefault="00D438E6" w:rsidP="00D438E6">
      <w:pPr>
        <w:pStyle w:val="Titre2"/>
        <w:numPr>
          <w:ilvl w:val="1"/>
          <w:numId w:val="27"/>
        </w:numPr>
        <w:rPr>
          <w:rFonts w:cs="Arial"/>
        </w:rPr>
      </w:pPr>
      <w:bookmarkStart w:id="71" w:name="_Toc201572891"/>
      <w:bookmarkStart w:id="72" w:name="_Toc201573030"/>
      <w:r w:rsidRPr="00F5621C">
        <w:rPr>
          <w:rFonts w:cs="Arial"/>
        </w:rPr>
        <w:t>Attestation URSSAF de moins de 6 mois</w:t>
      </w:r>
      <w:bookmarkEnd w:id="71"/>
      <w:bookmarkEnd w:id="72"/>
    </w:p>
    <w:p w14:paraId="1B7696BD" w14:textId="2F818C61" w:rsidR="00D438E6" w:rsidRPr="00F5621C" w:rsidRDefault="00D438E6" w:rsidP="00D438E6">
      <w:pPr>
        <w:pStyle w:val="Standard"/>
        <w:rPr>
          <w:rFonts w:cs="Arial"/>
          <w:sz w:val="22"/>
          <w:szCs w:val="28"/>
        </w:rPr>
      </w:pPr>
    </w:p>
    <w:p w14:paraId="17F3362A" w14:textId="6871A353" w:rsidR="00D438E6" w:rsidRPr="00F5621C" w:rsidRDefault="00D438E6" w:rsidP="00D438E6">
      <w:pPr>
        <w:pStyle w:val="Standard"/>
        <w:rPr>
          <w:rFonts w:cs="Arial"/>
          <w:sz w:val="22"/>
          <w:szCs w:val="28"/>
        </w:rPr>
      </w:pPr>
    </w:p>
    <w:p w14:paraId="6A939E96" w14:textId="77777777" w:rsidR="00D438E6" w:rsidRPr="00F5621C" w:rsidRDefault="00D438E6" w:rsidP="00D438E6">
      <w:pPr>
        <w:pStyle w:val="Standard"/>
        <w:rPr>
          <w:rFonts w:cs="Arial"/>
          <w:sz w:val="22"/>
          <w:szCs w:val="28"/>
        </w:rPr>
      </w:pPr>
    </w:p>
    <w:p w14:paraId="1AFF5501"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5FE91A1A" w14:textId="50F67BFC" w:rsidR="00D438E6" w:rsidRPr="00F5621C" w:rsidRDefault="00D438E6" w:rsidP="00D438E6">
      <w:pPr>
        <w:pStyle w:val="Titre2"/>
        <w:numPr>
          <w:ilvl w:val="1"/>
          <w:numId w:val="27"/>
        </w:numPr>
        <w:rPr>
          <w:rFonts w:cs="Arial"/>
        </w:rPr>
      </w:pPr>
      <w:bookmarkStart w:id="73" w:name="_Toc201572892"/>
      <w:bookmarkStart w:id="74" w:name="_Toc201573031"/>
      <w:r w:rsidRPr="00F5621C">
        <w:rPr>
          <w:rFonts w:cs="Arial"/>
        </w:rPr>
        <w:t>Certificat attestant le versement régulier des cotisations pour le service des CP et chômage intempéries</w:t>
      </w:r>
      <w:bookmarkEnd w:id="73"/>
      <w:bookmarkEnd w:id="74"/>
    </w:p>
    <w:p w14:paraId="3B122459" w14:textId="77777777" w:rsidR="00D438E6" w:rsidRPr="00F5621C" w:rsidRDefault="00D438E6" w:rsidP="00D438E6">
      <w:pPr>
        <w:pStyle w:val="Standard"/>
        <w:rPr>
          <w:rFonts w:cs="Arial"/>
          <w:sz w:val="22"/>
          <w:szCs w:val="28"/>
        </w:rPr>
      </w:pPr>
    </w:p>
    <w:p w14:paraId="745BF550" w14:textId="06DF0397" w:rsidR="002A627F" w:rsidRPr="00F5621C" w:rsidRDefault="002A627F" w:rsidP="002A627F">
      <w:pPr>
        <w:pStyle w:val="Standard"/>
        <w:rPr>
          <w:rFonts w:cs="Arial"/>
        </w:rPr>
      </w:pPr>
    </w:p>
    <w:p w14:paraId="34995F58" w14:textId="7AEB823D" w:rsidR="002A627F" w:rsidRPr="00F5621C" w:rsidRDefault="002A627F" w:rsidP="002A627F">
      <w:pPr>
        <w:pStyle w:val="Standard"/>
        <w:rPr>
          <w:rFonts w:cs="Arial"/>
        </w:rPr>
      </w:pPr>
    </w:p>
    <w:p w14:paraId="268CB9DD" w14:textId="77777777" w:rsidR="00043822" w:rsidRPr="00F5621C" w:rsidRDefault="00043822">
      <w:pPr>
        <w:widowControl w:val="0"/>
        <w:spacing w:before="0"/>
        <w:jc w:val="left"/>
        <w:rPr>
          <w:rFonts w:cs="Arial"/>
          <w:b/>
          <w:color w:val="2F5496" w:themeColor="accent1" w:themeShade="BF"/>
          <w:sz w:val="24"/>
          <w:szCs w:val="36"/>
        </w:rPr>
      </w:pPr>
      <w:r w:rsidRPr="00F5621C">
        <w:rPr>
          <w:rFonts w:cs="Arial"/>
        </w:rPr>
        <w:br w:type="page"/>
      </w:r>
    </w:p>
    <w:p w14:paraId="37F0651B" w14:textId="0480597A" w:rsidR="002A627F" w:rsidRPr="00F5621C" w:rsidRDefault="00043822" w:rsidP="002776B8">
      <w:pPr>
        <w:pStyle w:val="Titre1"/>
        <w:numPr>
          <w:ilvl w:val="0"/>
          <w:numId w:val="0"/>
        </w:numPr>
        <w:ind w:left="283"/>
        <w:rPr>
          <w:rFonts w:cs="Arial"/>
          <w:sz w:val="32"/>
          <w:szCs w:val="32"/>
        </w:rPr>
      </w:pPr>
      <w:bookmarkStart w:id="75" w:name="_Toc201572893"/>
      <w:bookmarkStart w:id="76" w:name="_Toc201573032"/>
      <w:r w:rsidRPr="00F5621C">
        <w:rPr>
          <w:rFonts w:cs="Arial"/>
          <w:sz w:val="32"/>
          <w:szCs w:val="32"/>
        </w:rPr>
        <w:t xml:space="preserve">4. </w:t>
      </w:r>
      <w:r w:rsidR="002776B8" w:rsidRPr="00F5621C">
        <w:rPr>
          <w:rFonts w:cs="Arial"/>
          <w:sz w:val="32"/>
          <w:szCs w:val="32"/>
        </w:rPr>
        <w:t>Pièces permettant d’apprécier les capacités techniques et professionnelles du candidat</w:t>
      </w:r>
      <w:bookmarkEnd w:id="75"/>
      <w:bookmarkEnd w:id="76"/>
    </w:p>
    <w:p w14:paraId="07BD3B98" w14:textId="0EB2460F" w:rsidR="00043822" w:rsidRPr="00F5621C" w:rsidRDefault="00043822" w:rsidP="00D438E6">
      <w:pPr>
        <w:pStyle w:val="Titre2"/>
        <w:numPr>
          <w:ilvl w:val="1"/>
          <w:numId w:val="28"/>
        </w:numPr>
        <w:rPr>
          <w:rFonts w:cs="Arial"/>
        </w:rPr>
      </w:pPr>
      <w:bookmarkStart w:id="77" w:name="_Toc185590230"/>
      <w:bookmarkStart w:id="78" w:name="_Toc201572894"/>
      <w:bookmarkStart w:id="79" w:name="_Toc201573033"/>
      <w:r w:rsidRPr="00F5621C">
        <w:rPr>
          <w:rFonts w:cs="Arial"/>
        </w:rPr>
        <w:t>Liste des principaux travaux</w:t>
      </w:r>
      <w:bookmarkEnd w:id="77"/>
      <w:bookmarkEnd w:id="78"/>
      <w:bookmarkEnd w:id="79"/>
    </w:p>
    <w:p w14:paraId="01A3F3E4" w14:textId="77777777" w:rsidR="00043822" w:rsidRPr="00F5621C" w:rsidRDefault="00043822" w:rsidP="00043822">
      <w:pPr>
        <w:rPr>
          <w:rFonts w:cs="Arial"/>
        </w:rPr>
      </w:pPr>
    </w:p>
    <w:p w14:paraId="09D011C0" w14:textId="77777777" w:rsidR="00043822" w:rsidRPr="00F5621C" w:rsidRDefault="00043822" w:rsidP="00043822">
      <w:pPr>
        <w:rPr>
          <w:rFonts w:cs="Arial"/>
        </w:rPr>
      </w:pPr>
    </w:p>
    <w:p w14:paraId="0E45B4C4" w14:textId="77777777" w:rsidR="00043822" w:rsidRPr="00F5621C" w:rsidRDefault="00043822" w:rsidP="00043822">
      <w:pPr>
        <w:rPr>
          <w:rFonts w:cs="Arial"/>
        </w:rPr>
      </w:pPr>
    </w:p>
    <w:p w14:paraId="23348328" w14:textId="77777777" w:rsidR="00043822" w:rsidRPr="00F5621C" w:rsidRDefault="00043822" w:rsidP="00043822">
      <w:pPr>
        <w:spacing w:before="0"/>
        <w:jc w:val="left"/>
        <w:rPr>
          <w:rFonts w:cs="Arial"/>
        </w:rPr>
      </w:pPr>
      <w:r w:rsidRPr="00F5621C">
        <w:rPr>
          <w:rFonts w:cs="Arial"/>
        </w:rPr>
        <w:br w:type="page"/>
      </w:r>
    </w:p>
    <w:p w14:paraId="30985D5A" w14:textId="77777777" w:rsidR="00043822" w:rsidRPr="00F5621C" w:rsidRDefault="00043822" w:rsidP="00D438E6">
      <w:pPr>
        <w:pStyle w:val="Titre2"/>
        <w:numPr>
          <w:ilvl w:val="1"/>
          <w:numId w:val="28"/>
        </w:numPr>
        <w:rPr>
          <w:rFonts w:cs="Arial"/>
        </w:rPr>
      </w:pPr>
      <w:bookmarkStart w:id="80" w:name="_Toc185590231"/>
      <w:bookmarkStart w:id="81" w:name="_Toc201572895"/>
      <w:bookmarkStart w:id="82" w:name="_Toc201573034"/>
      <w:r w:rsidRPr="00F5621C">
        <w:rPr>
          <w:rFonts w:cs="Arial"/>
        </w:rPr>
        <w:t>Effectifs moyens annuels</w:t>
      </w:r>
      <w:bookmarkEnd w:id="80"/>
      <w:bookmarkEnd w:id="81"/>
      <w:bookmarkEnd w:id="82"/>
    </w:p>
    <w:p w14:paraId="60421049" w14:textId="77777777" w:rsidR="00043822" w:rsidRPr="00F5621C" w:rsidRDefault="00043822" w:rsidP="00043822">
      <w:pPr>
        <w:rPr>
          <w:rFonts w:cs="Arial"/>
        </w:rPr>
      </w:pPr>
    </w:p>
    <w:p w14:paraId="6177A6C2" w14:textId="77777777" w:rsidR="00043822" w:rsidRPr="00F5621C" w:rsidRDefault="00043822" w:rsidP="00043822">
      <w:pPr>
        <w:rPr>
          <w:rFonts w:cs="Arial"/>
        </w:rPr>
      </w:pPr>
    </w:p>
    <w:p w14:paraId="464547BA" w14:textId="77777777" w:rsidR="00043822" w:rsidRPr="00F5621C" w:rsidRDefault="00043822" w:rsidP="00043822">
      <w:pPr>
        <w:spacing w:before="0"/>
        <w:jc w:val="left"/>
        <w:rPr>
          <w:rFonts w:cs="Arial"/>
        </w:rPr>
      </w:pPr>
      <w:r w:rsidRPr="00F5621C">
        <w:rPr>
          <w:rFonts w:cs="Arial"/>
        </w:rPr>
        <w:br w:type="page"/>
      </w:r>
    </w:p>
    <w:p w14:paraId="6ADD8FF2" w14:textId="77777777" w:rsidR="00043822" w:rsidRPr="00F5621C" w:rsidRDefault="00043822" w:rsidP="00D438E6">
      <w:pPr>
        <w:pStyle w:val="Titre2"/>
        <w:numPr>
          <w:ilvl w:val="1"/>
          <w:numId w:val="28"/>
        </w:numPr>
        <w:rPr>
          <w:rFonts w:cs="Arial"/>
        </w:rPr>
      </w:pPr>
      <w:bookmarkStart w:id="83" w:name="_Toc185590232"/>
      <w:bookmarkStart w:id="84" w:name="_Toc201572896"/>
      <w:bookmarkStart w:id="85" w:name="_Toc201573035"/>
      <w:r w:rsidRPr="00F5621C">
        <w:rPr>
          <w:rFonts w:cs="Arial"/>
        </w:rPr>
        <w:t>Titres d’études et professionnels</w:t>
      </w:r>
      <w:bookmarkEnd w:id="83"/>
      <w:bookmarkEnd w:id="84"/>
      <w:bookmarkEnd w:id="85"/>
    </w:p>
    <w:p w14:paraId="50E82DE6" w14:textId="77777777" w:rsidR="00043822" w:rsidRPr="00F5621C" w:rsidRDefault="00043822" w:rsidP="00043822">
      <w:pPr>
        <w:rPr>
          <w:rFonts w:cs="Arial"/>
          <w:i/>
          <w:iCs/>
        </w:rPr>
      </w:pPr>
      <w:r w:rsidRPr="00F5621C">
        <w:rPr>
          <w:rFonts w:cs="Arial"/>
          <w:i/>
          <w:iCs/>
        </w:rPr>
        <w:t>Le candidat peut modifier le tableau afin de donner les éléments les plus pertinents pour l’analyse. Le candidat peut fournir CV, diplôme, carte professionnelle.</w:t>
      </w:r>
    </w:p>
    <w:p w14:paraId="7635BB79" w14:textId="77777777" w:rsidR="00043822" w:rsidRPr="00F5621C" w:rsidRDefault="00043822" w:rsidP="00043822">
      <w:pPr>
        <w:rPr>
          <w:rFonts w:cs="Arial"/>
        </w:rPr>
      </w:pPr>
    </w:p>
    <w:tbl>
      <w:tblPr>
        <w:tblStyle w:val="Grilledutableau"/>
        <w:tblW w:w="9356" w:type="dxa"/>
        <w:jc w:val="center"/>
        <w:tblLayout w:type="fixed"/>
        <w:tblLook w:val="04A0" w:firstRow="1" w:lastRow="0" w:firstColumn="1" w:lastColumn="0" w:noHBand="0" w:noVBand="1"/>
      </w:tblPr>
      <w:tblGrid>
        <w:gridCol w:w="4678"/>
        <w:gridCol w:w="4678"/>
      </w:tblGrid>
      <w:tr w:rsidR="00043822" w:rsidRPr="00F5621C" w14:paraId="2F94A58C" w14:textId="77777777" w:rsidTr="00043822">
        <w:trPr>
          <w:jc w:val="center"/>
        </w:trPr>
        <w:tc>
          <w:tcPr>
            <w:tcW w:w="4678" w:type="dxa"/>
            <w:shd w:val="clear" w:color="auto" w:fill="D9D9D9" w:themeFill="background1" w:themeFillShade="D9"/>
          </w:tcPr>
          <w:p w14:paraId="066618E1" w14:textId="77777777" w:rsidR="00043822" w:rsidRPr="00F5621C" w:rsidRDefault="00043822" w:rsidP="009D0B05">
            <w:pPr>
              <w:pStyle w:val="Corpsdetexte"/>
              <w:ind w:left="0"/>
              <w:jc w:val="center"/>
              <w:rPr>
                <w:rFonts w:ascii="Arial" w:hAnsi="Arial" w:cs="Arial"/>
                <w:b/>
                <w:bCs/>
                <w:color w:val="auto"/>
              </w:rPr>
            </w:pPr>
            <w:r w:rsidRPr="00F5621C">
              <w:rPr>
                <w:rFonts w:ascii="Arial" w:hAnsi="Arial" w:cs="Arial"/>
                <w:b/>
                <w:bCs/>
                <w:color w:val="auto"/>
              </w:rPr>
              <w:t>Salariés / Par niveau</w:t>
            </w:r>
          </w:p>
        </w:tc>
        <w:tc>
          <w:tcPr>
            <w:tcW w:w="4678" w:type="dxa"/>
            <w:shd w:val="clear" w:color="auto" w:fill="D9D9D9" w:themeFill="background1" w:themeFillShade="D9"/>
          </w:tcPr>
          <w:p w14:paraId="15D53666" w14:textId="77777777" w:rsidR="00043822" w:rsidRPr="00F5621C" w:rsidRDefault="00043822" w:rsidP="009D0B05">
            <w:pPr>
              <w:pStyle w:val="Corpsdetexte"/>
              <w:ind w:left="0"/>
              <w:jc w:val="center"/>
              <w:rPr>
                <w:rFonts w:ascii="Arial" w:hAnsi="Arial" w:cs="Arial"/>
                <w:b/>
                <w:bCs/>
                <w:color w:val="auto"/>
              </w:rPr>
            </w:pPr>
            <w:r w:rsidRPr="00F5621C">
              <w:rPr>
                <w:rFonts w:ascii="Arial" w:hAnsi="Arial" w:cs="Arial"/>
                <w:b/>
                <w:bCs/>
                <w:color w:val="auto"/>
              </w:rPr>
              <w:t>Titres d’études / Diplôme / Carte professionnelle…</w:t>
            </w:r>
          </w:p>
        </w:tc>
      </w:tr>
      <w:tr w:rsidR="00043822" w:rsidRPr="00F5621C" w14:paraId="7FB88E0F" w14:textId="77777777" w:rsidTr="00043822">
        <w:trPr>
          <w:jc w:val="center"/>
        </w:trPr>
        <w:tc>
          <w:tcPr>
            <w:tcW w:w="4678" w:type="dxa"/>
          </w:tcPr>
          <w:p w14:paraId="749FB210" w14:textId="77777777" w:rsidR="00043822" w:rsidRPr="00F5621C" w:rsidRDefault="00043822" w:rsidP="009D0B05">
            <w:pPr>
              <w:pStyle w:val="Corpsdetexte"/>
              <w:ind w:left="0"/>
              <w:rPr>
                <w:rFonts w:ascii="Arial" w:hAnsi="Arial" w:cs="Arial"/>
              </w:rPr>
            </w:pPr>
          </w:p>
        </w:tc>
        <w:tc>
          <w:tcPr>
            <w:tcW w:w="4678" w:type="dxa"/>
          </w:tcPr>
          <w:p w14:paraId="2D7F1796" w14:textId="77777777" w:rsidR="00043822" w:rsidRPr="00F5621C" w:rsidRDefault="00043822" w:rsidP="009D0B05">
            <w:pPr>
              <w:pStyle w:val="Corpsdetexte"/>
              <w:ind w:left="0"/>
              <w:rPr>
                <w:rFonts w:ascii="Arial" w:hAnsi="Arial" w:cs="Arial"/>
              </w:rPr>
            </w:pPr>
          </w:p>
        </w:tc>
      </w:tr>
      <w:tr w:rsidR="00043822" w:rsidRPr="00F5621C" w14:paraId="647CB5F9" w14:textId="77777777" w:rsidTr="00043822">
        <w:trPr>
          <w:jc w:val="center"/>
        </w:trPr>
        <w:tc>
          <w:tcPr>
            <w:tcW w:w="4678" w:type="dxa"/>
          </w:tcPr>
          <w:p w14:paraId="662EDAF8" w14:textId="77777777" w:rsidR="00043822" w:rsidRPr="00F5621C" w:rsidRDefault="00043822" w:rsidP="009D0B05">
            <w:pPr>
              <w:pStyle w:val="Corpsdetexte"/>
              <w:ind w:left="0"/>
              <w:rPr>
                <w:rFonts w:ascii="Arial" w:hAnsi="Arial" w:cs="Arial"/>
              </w:rPr>
            </w:pPr>
          </w:p>
        </w:tc>
        <w:tc>
          <w:tcPr>
            <w:tcW w:w="4678" w:type="dxa"/>
          </w:tcPr>
          <w:p w14:paraId="2E93504F" w14:textId="77777777" w:rsidR="00043822" w:rsidRPr="00F5621C" w:rsidRDefault="00043822" w:rsidP="009D0B05">
            <w:pPr>
              <w:pStyle w:val="Corpsdetexte"/>
              <w:ind w:left="0"/>
              <w:rPr>
                <w:rFonts w:ascii="Arial" w:hAnsi="Arial" w:cs="Arial"/>
              </w:rPr>
            </w:pPr>
          </w:p>
        </w:tc>
      </w:tr>
      <w:tr w:rsidR="00043822" w:rsidRPr="00F5621C" w14:paraId="1BBEA1B5" w14:textId="77777777" w:rsidTr="00043822">
        <w:trPr>
          <w:jc w:val="center"/>
        </w:trPr>
        <w:tc>
          <w:tcPr>
            <w:tcW w:w="4678" w:type="dxa"/>
          </w:tcPr>
          <w:p w14:paraId="1F5DF20B" w14:textId="77777777" w:rsidR="00043822" w:rsidRPr="00F5621C" w:rsidRDefault="00043822" w:rsidP="009D0B05">
            <w:pPr>
              <w:pStyle w:val="Corpsdetexte"/>
              <w:ind w:left="0"/>
              <w:rPr>
                <w:rFonts w:ascii="Arial" w:hAnsi="Arial" w:cs="Arial"/>
              </w:rPr>
            </w:pPr>
          </w:p>
        </w:tc>
        <w:tc>
          <w:tcPr>
            <w:tcW w:w="4678" w:type="dxa"/>
          </w:tcPr>
          <w:p w14:paraId="721B48A4" w14:textId="77777777" w:rsidR="00043822" w:rsidRPr="00F5621C" w:rsidRDefault="00043822" w:rsidP="009D0B05">
            <w:pPr>
              <w:pStyle w:val="Corpsdetexte"/>
              <w:ind w:left="0"/>
              <w:rPr>
                <w:rFonts w:ascii="Arial" w:hAnsi="Arial" w:cs="Arial"/>
              </w:rPr>
            </w:pPr>
          </w:p>
        </w:tc>
      </w:tr>
      <w:tr w:rsidR="00043822" w:rsidRPr="00F5621C" w14:paraId="7BFC89FB" w14:textId="77777777" w:rsidTr="00043822">
        <w:trPr>
          <w:jc w:val="center"/>
        </w:trPr>
        <w:tc>
          <w:tcPr>
            <w:tcW w:w="4678" w:type="dxa"/>
          </w:tcPr>
          <w:p w14:paraId="7B4E6668" w14:textId="77777777" w:rsidR="00043822" w:rsidRPr="00F5621C" w:rsidRDefault="00043822" w:rsidP="009D0B05">
            <w:pPr>
              <w:pStyle w:val="Corpsdetexte"/>
              <w:ind w:left="0"/>
              <w:rPr>
                <w:rFonts w:ascii="Arial" w:hAnsi="Arial" w:cs="Arial"/>
              </w:rPr>
            </w:pPr>
          </w:p>
        </w:tc>
        <w:tc>
          <w:tcPr>
            <w:tcW w:w="4678" w:type="dxa"/>
          </w:tcPr>
          <w:p w14:paraId="09BB92D4" w14:textId="77777777" w:rsidR="00043822" w:rsidRPr="00F5621C" w:rsidRDefault="00043822" w:rsidP="009D0B05">
            <w:pPr>
              <w:pStyle w:val="Corpsdetexte"/>
              <w:ind w:left="0"/>
              <w:rPr>
                <w:rFonts w:ascii="Arial" w:hAnsi="Arial" w:cs="Arial"/>
              </w:rPr>
            </w:pPr>
          </w:p>
        </w:tc>
      </w:tr>
      <w:tr w:rsidR="00043822" w:rsidRPr="00F5621C" w14:paraId="47BD4C14" w14:textId="77777777" w:rsidTr="00043822">
        <w:trPr>
          <w:jc w:val="center"/>
        </w:trPr>
        <w:tc>
          <w:tcPr>
            <w:tcW w:w="4678" w:type="dxa"/>
          </w:tcPr>
          <w:p w14:paraId="22466084" w14:textId="77777777" w:rsidR="00043822" w:rsidRPr="00F5621C" w:rsidRDefault="00043822" w:rsidP="009D0B05">
            <w:pPr>
              <w:pStyle w:val="Corpsdetexte"/>
              <w:ind w:left="0"/>
              <w:rPr>
                <w:rFonts w:ascii="Arial" w:hAnsi="Arial" w:cs="Arial"/>
              </w:rPr>
            </w:pPr>
          </w:p>
        </w:tc>
        <w:tc>
          <w:tcPr>
            <w:tcW w:w="4678" w:type="dxa"/>
          </w:tcPr>
          <w:p w14:paraId="00F16506" w14:textId="77777777" w:rsidR="00043822" w:rsidRPr="00F5621C" w:rsidRDefault="00043822" w:rsidP="009D0B05">
            <w:pPr>
              <w:pStyle w:val="Corpsdetexte"/>
              <w:ind w:left="0"/>
              <w:rPr>
                <w:rFonts w:ascii="Arial" w:hAnsi="Arial" w:cs="Arial"/>
              </w:rPr>
            </w:pPr>
          </w:p>
        </w:tc>
      </w:tr>
      <w:tr w:rsidR="00043822" w:rsidRPr="00F5621C" w14:paraId="480CB0F2" w14:textId="77777777" w:rsidTr="00043822">
        <w:trPr>
          <w:jc w:val="center"/>
        </w:trPr>
        <w:tc>
          <w:tcPr>
            <w:tcW w:w="4678" w:type="dxa"/>
          </w:tcPr>
          <w:p w14:paraId="441C7E3F" w14:textId="77777777" w:rsidR="00043822" w:rsidRPr="00F5621C" w:rsidRDefault="00043822" w:rsidP="009D0B05">
            <w:pPr>
              <w:pStyle w:val="Corpsdetexte"/>
              <w:ind w:left="0"/>
              <w:rPr>
                <w:rFonts w:ascii="Arial" w:hAnsi="Arial" w:cs="Arial"/>
              </w:rPr>
            </w:pPr>
          </w:p>
        </w:tc>
        <w:tc>
          <w:tcPr>
            <w:tcW w:w="4678" w:type="dxa"/>
          </w:tcPr>
          <w:p w14:paraId="14241A2B" w14:textId="77777777" w:rsidR="00043822" w:rsidRPr="00F5621C" w:rsidRDefault="00043822" w:rsidP="009D0B05">
            <w:pPr>
              <w:pStyle w:val="Corpsdetexte"/>
              <w:ind w:left="0"/>
              <w:rPr>
                <w:rFonts w:ascii="Arial" w:hAnsi="Arial" w:cs="Arial"/>
              </w:rPr>
            </w:pPr>
          </w:p>
        </w:tc>
      </w:tr>
      <w:tr w:rsidR="00043822" w:rsidRPr="00F5621C" w14:paraId="3BEACD0B" w14:textId="77777777" w:rsidTr="00043822">
        <w:trPr>
          <w:jc w:val="center"/>
        </w:trPr>
        <w:tc>
          <w:tcPr>
            <w:tcW w:w="4678" w:type="dxa"/>
          </w:tcPr>
          <w:p w14:paraId="29ED1F23" w14:textId="77777777" w:rsidR="00043822" w:rsidRPr="00F5621C" w:rsidRDefault="00043822" w:rsidP="009D0B05">
            <w:pPr>
              <w:pStyle w:val="Corpsdetexte"/>
              <w:ind w:left="0"/>
              <w:rPr>
                <w:rFonts w:ascii="Arial" w:hAnsi="Arial" w:cs="Arial"/>
              </w:rPr>
            </w:pPr>
          </w:p>
        </w:tc>
        <w:tc>
          <w:tcPr>
            <w:tcW w:w="4678" w:type="dxa"/>
          </w:tcPr>
          <w:p w14:paraId="08D058C9" w14:textId="77777777" w:rsidR="00043822" w:rsidRPr="00F5621C" w:rsidRDefault="00043822" w:rsidP="009D0B05">
            <w:pPr>
              <w:pStyle w:val="Corpsdetexte"/>
              <w:ind w:left="0"/>
              <w:rPr>
                <w:rFonts w:ascii="Arial" w:hAnsi="Arial" w:cs="Arial"/>
              </w:rPr>
            </w:pPr>
          </w:p>
        </w:tc>
      </w:tr>
      <w:tr w:rsidR="00043822" w:rsidRPr="00F5621C" w14:paraId="3AC60EFA" w14:textId="77777777" w:rsidTr="00043822">
        <w:trPr>
          <w:jc w:val="center"/>
        </w:trPr>
        <w:tc>
          <w:tcPr>
            <w:tcW w:w="4678" w:type="dxa"/>
          </w:tcPr>
          <w:p w14:paraId="39C8F76A" w14:textId="77777777" w:rsidR="00043822" w:rsidRPr="00F5621C" w:rsidRDefault="00043822" w:rsidP="009D0B05">
            <w:pPr>
              <w:pStyle w:val="Corpsdetexte"/>
              <w:ind w:left="0"/>
              <w:rPr>
                <w:rFonts w:ascii="Arial" w:hAnsi="Arial" w:cs="Arial"/>
              </w:rPr>
            </w:pPr>
          </w:p>
        </w:tc>
        <w:tc>
          <w:tcPr>
            <w:tcW w:w="4678" w:type="dxa"/>
          </w:tcPr>
          <w:p w14:paraId="6DC85DDE" w14:textId="77777777" w:rsidR="00043822" w:rsidRPr="00F5621C" w:rsidRDefault="00043822" w:rsidP="009D0B05">
            <w:pPr>
              <w:pStyle w:val="Corpsdetexte"/>
              <w:ind w:left="0"/>
              <w:rPr>
                <w:rFonts w:ascii="Arial" w:hAnsi="Arial" w:cs="Arial"/>
              </w:rPr>
            </w:pPr>
          </w:p>
        </w:tc>
      </w:tr>
      <w:tr w:rsidR="00043822" w:rsidRPr="00F5621C" w14:paraId="679157AE" w14:textId="77777777" w:rsidTr="00043822">
        <w:trPr>
          <w:jc w:val="center"/>
        </w:trPr>
        <w:tc>
          <w:tcPr>
            <w:tcW w:w="4678" w:type="dxa"/>
          </w:tcPr>
          <w:p w14:paraId="5B395413" w14:textId="77777777" w:rsidR="00043822" w:rsidRPr="00F5621C" w:rsidRDefault="00043822" w:rsidP="009D0B05">
            <w:pPr>
              <w:pStyle w:val="Corpsdetexte"/>
              <w:ind w:left="0"/>
              <w:rPr>
                <w:rFonts w:ascii="Arial" w:hAnsi="Arial" w:cs="Arial"/>
              </w:rPr>
            </w:pPr>
          </w:p>
        </w:tc>
        <w:tc>
          <w:tcPr>
            <w:tcW w:w="4678" w:type="dxa"/>
          </w:tcPr>
          <w:p w14:paraId="415B5324" w14:textId="77777777" w:rsidR="00043822" w:rsidRPr="00F5621C" w:rsidRDefault="00043822" w:rsidP="009D0B05">
            <w:pPr>
              <w:pStyle w:val="Corpsdetexte"/>
              <w:ind w:left="0"/>
              <w:rPr>
                <w:rFonts w:ascii="Arial" w:hAnsi="Arial" w:cs="Arial"/>
              </w:rPr>
            </w:pPr>
          </w:p>
        </w:tc>
      </w:tr>
      <w:tr w:rsidR="00043822" w:rsidRPr="00F5621C" w14:paraId="05B14AAB" w14:textId="77777777" w:rsidTr="00043822">
        <w:trPr>
          <w:jc w:val="center"/>
        </w:trPr>
        <w:tc>
          <w:tcPr>
            <w:tcW w:w="4678" w:type="dxa"/>
          </w:tcPr>
          <w:p w14:paraId="4DDD929D" w14:textId="77777777" w:rsidR="00043822" w:rsidRPr="00F5621C" w:rsidRDefault="00043822" w:rsidP="009D0B05">
            <w:pPr>
              <w:pStyle w:val="Corpsdetexte"/>
              <w:ind w:left="0"/>
              <w:rPr>
                <w:rFonts w:ascii="Arial" w:hAnsi="Arial" w:cs="Arial"/>
              </w:rPr>
            </w:pPr>
          </w:p>
        </w:tc>
        <w:tc>
          <w:tcPr>
            <w:tcW w:w="4678" w:type="dxa"/>
          </w:tcPr>
          <w:p w14:paraId="484E7A29" w14:textId="77777777" w:rsidR="00043822" w:rsidRPr="00F5621C" w:rsidRDefault="00043822" w:rsidP="009D0B05">
            <w:pPr>
              <w:pStyle w:val="Corpsdetexte"/>
              <w:ind w:left="0"/>
              <w:rPr>
                <w:rFonts w:ascii="Arial" w:hAnsi="Arial" w:cs="Arial"/>
              </w:rPr>
            </w:pPr>
          </w:p>
        </w:tc>
      </w:tr>
      <w:tr w:rsidR="00043822" w:rsidRPr="00F5621C" w14:paraId="49854ED9" w14:textId="77777777" w:rsidTr="00043822">
        <w:trPr>
          <w:jc w:val="center"/>
        </w:trPr>
        <w:tc>
          <w:tcPr>
            <w:tcW w:w="4678" w:type="dxa"/>
          </w:tcPr>
          <w:p w14:paraId="7D8A3871" w14:textId="77777777" w:rsidR="00043822" w:rsidRPr="00F5621C" w:rsidRDefault="00043822" w:rsidP="009D0B05">
            <w:pPr>
              <w:pStyle w:val="Corpsdetexte"/>
              <w:ind w:left="0"/>
              <w:rPr>
                <w:rFonts w:ascii="Arial" w:hAnsi="Arial" w:cs="Arial"/>
              </w:rPr>
            </w:pPr>
          </w:p>
        </w:tc>
        <w:tc>
          <w:tcPr>
            <w:tcW w:w="4678" w:type="dxa"/>
          </w:tcPr>
          <w:p w14:paraId="3AA43B57" w14:textId="77777777" w:rsidR="00043822" w:rsidRPr="00F5621C" w:rsidRDefault="00043822" w:rsidP="009D0B05">
            <w:pPr>
              <w:pStyle w:val="Corpsdetexte"/>
              <w:ind w:left="0"/>
              <w:rPr>
                <w:rFonts w:ascii="Arial" w:hAnsi="Arial" w:cs="Arial"/>
              </w:rPr>
            </w:pPr>
          </w:p>
        </w:tc>
      </w:tr>
      <w:tr w:rsidR="00043822" w:rsidRPr="00F5621C" w14:paraId="1BD7DE19" w14:textId="77777777" w:rsidTr="00043822">
        <w:trPr>
          <w:jc w:val="center"/>
        </w:trPr>
        <w:tc>
          <w:tcPr>
            <w:tcW w:w="4678" w:type="dxa"/>
          </w:tcPr>
          <w:p w14:paraId="1A2EB74C" w14:textId="77777777" w:rsidR="00043822" w:rsidRPr="00F5621C" w:rsidRDefault="00043822" w:rsidP="009D0B05">
            <w:pPr>
              <w:pStyle w:val="Corpsdetexte"/>
              <w:ind w:left="0"/>
              <w:rPr>
                <w:rFonts w:ascii="Arial" w:hAnsi="Arial" w:cs="Arial"/>
              </w:rPr>
            </w:pPr>
          </w:p>
        </w:tc>
        <w:tc>
          <w:tcPr>
            <w:tcW w:w="4678" w:type="dxa"/>
          </w:tcPr>
          <w:p w14:paraId="0D3A97A2" w14:textId="77777777" w:rsidR="00043822" w:rsidRPr="00F5621C" w:rsidRDefault="00043822" w:rsidP="009D0B05">
            <w:pPr>
              <w:pStyle w:val="Corpsdetexte"/>
              <w:ind w:left="0"/>
              <w:rPr>
                <w:rFonts w:ascii="Arial" w:hAnsi="Arial" w:cs="Arial"/>
              </w:rPr>
            </w:pPr>
          </w:p>
        </w:tc>
      </w:tr>
      <w:tr w:rsidR="00043822" w:rsidRPr="00F5621C" w14:paraId="462AADF7" w14:textId="77777777" w:rsidTr="00043822">
        <w:trPr>
          <w:jc w:val="center"/>
        </w:trPr>
        <w:tc>
          <w:tcPr>
            <w:tcW w:w="4678" w:type="dxa"/>
          </w:tcPr>
          <w:p w14:paraId="43701A0E" w14:textId="77777777" w:rsidR="00043822" w:rsidRPr="00F5621C" w:rsidRDefault="00043822" w:rsidP="009D0B05">
            <w:pPr>
              <w:pStyle w:val="Corpsdetexte"/>
              <w:ind w:left="0"/>
              <w:rPr>
                <w:rFonts w:ascii="Arial" w:hAnsi="Arial" w:cs="Arial"/>
              </w:rPr>
            </w:pPr>
          </w:p>
        </w:tc>
        <w:tc>
          <w:tcPr>
            <w:tcW w:w="4678" w:type="dxa"/>
          </w:tcPr>
          <w:p w14:paraId="3EA47509" w14:textId="77777777" w:rsidR="00043822" w:rsidRPr="00F5621C" w:rsidRDefault="00043822" w:rsidP="009D0B05">
            <w:pPr>
              <w:pStyle w:val="Corpsdetexte"/>
              <w:ind w:left="0"/>
              <w:rPr>
                <w:rFonts w:ascii="Arial" w:hAnsi="Arial" w:cs="Arial"/>
              </w:rPr>
            </w:pPr>
          </w:p>
        </w:tc>
      </w:tr>
      <w:tr w:rsidR="00043822" w:rsidRPr="00F5621C" w14:paraId="465AEF98" w14:textId="77777777" w:rsidTr="00043822">
        <w:trPr>
          <w:jc w:val="center"/>
        </w:trPr>
        <w:tc>
          <w:tcPr>
            <w:tcW w:w="4678" w:type="dxa"/>
          </w:tcPr>
          <w:p w14:paraId="6E60B272" w14:textId="77777777" w:rsidR="00043822" w:rsidRPr="00F5621C" w:rsidRDefault="00043822" w:rsidP="009D0B05">
            <w:pPr>
              <w:pStyle w:val="Corpsdetexte"/>
              <w:ind w:left="0"/>
              <w:rPr>
                <w:rFonts w:ascii="Arial" w:hAnsi="Arial" w:cs="Arial"/>
              </w:rPr>
            </w:pPr>
          </w:p>
        </w:tc>
        <w:tc>
          <w:tcPr>
            <w:tcW w:w="4678" w:type="dxa"/>
          </w:tcPr>
          <w:p w14:paraId="0EAAB7D4" w14:textId="77777777" w:rsidR="00043822" w:rsidRPr="00F5621C" w:rsidRDefault="00043822" w:rsidP="009D0B05">
            <w:pPr>
              <w:pStyle w:val="Corpsdetexte"/>
              <w:ind w:left="0"/>
              <w:rPr>
                <w:rFonts w:ascii="Arial" w:hAnsi="Arial" w:cs="Arial"/>
              </w:rPr>
            </w:pPr>
          </w:p>
        </w:tc>
      </w:tr>
      <w:tr w:rsidR="00043822" w:rsidRPr="00F5621C" w14:paraId="31882285" w14:textId="77777777" w:rsidTr="00043822">
        <w:trPr>
          <w:jc w:val="center"/>
        </w:trPr>
        <w:tc>
          <w:tcPr>
            <w:tcW w:w="4678" w:type="dxa"/>
          </w:tcPr>
          <w:p w14:paraId="29A6812C" w14:textId="77777777" w:rsidR="00043822" w:rsidRPr="00F5621C" w:rsidRDefault="00043822" w:rsidP="009D0B05">
            <w:pPr>
              <w:pStyle w:val="Corpsdetexte"/>
              <w:ind w:left="0"/>
              <w:rPr>
                <w:rFonts w:ascii="Arial" w:hAnsi="Arial" w:cs="Arial"/>
              </w:rPr>
            </w:pPr>
          </w:p>
        </w:tc>
        <w:tc>
          <w:tcPr>
            <w:tcW w:w="4678" w:type="dxa"/>
          </w:tcPr>
          <w:p w14:paraId="73B63E7C" w14:textId="77777777" w:rsidR="00043822" w:rsidRPr="00F5621C" w:rsidRDefault="00043822" w:rsidP="009D0B05">
            <w:pPr>
              <w:pStyle w:val="Corpsdetexte"/>
              <w:ind w:left="0"/>
              <w:rPr>
                <w:rFonts w:ascii="Arial" w:hAnsi="Arial" w:cs="Arial"/>
              </w:rPr>
            </w:pPr>
          </w:p>
        </w:tc>
      </w:tr>
    </w:tbl>
    <w:p w14:paraId="4EA10B60" w14:textId="77777777" w:rsidR="00043822" w:rsidRPr="00F5621C" w:rsidRDefault="00043822" w:rsidP="00043822">
      <w:pPr>
        <w:rPr>
          <w:rFonts w:cs="Arial"/>
        </w:rPr>
      </w:pPr>
    </w:p>
    <w:p w14:paraId="133E5185" w14:textId="77777777" w:rsidR="00043822" w:rsidRPr="00F5621C" w:rsidRDefault="00043822" w:rsidP="00043822">
      <w:pPr>
        <w:spacing w:before="0"/>
        <w:jc w:val="left"/>
        <w:rPr>
          <w:rFonts w:cs="Arial"/>
        </w:rPr>
      </w:pPr>
      <w:r w:rsidRPr="00F5621C">
        <w:rPr>
          <w:rFonts w:cs="Arial"/>
        </w:rPr>
        <w:br w:type="page"/>
      </w:r>
    </w:p>
    <w:p w14:paraId="58CA2784" w14:textId="77777777" w:rsidR="00043822" w:rsidRPr="00F5621C" w:rsidRDefault="00043822" w:rsidP="00D438E6">
      <w:pPr>
        <w:pStyle w:val="Titre2"/>
        <w:numPr>
          <w:ilvl w:val="1"/>
          <w:numId w:val="28"/>
        </w:numPr>
        <w:rPr>
          <w:rFonts w:cs="Arial"/>
        </w:rPr>
      </w:pPr>
      <w:bookmarkStart w:id="86" w:name="_Toc185590233"/>
      <w:bookmarkStart w:id="87" w:name="_Toc201572897"/>
      <w:bookmarkStart w:id="88" w:name="_Toc201573036"/>
      <w:r w:rsidRPr="00F5621C">
        <w:rPr>
          <w:rFonts w:cs="Arial"/>
        </w:rPr>
        <w:t>Descriptif de l’outillage et du matériel</w:t>
      </w:r>
      <w:bookmarkEnd w:id="86"/>
      <w:bookmarkEnd w:id="87"/>
      <w:bookmarkEnd w:id="88"/>
    </w:p>
    <w:p w14:paraId="5E5AE8BD" w14:textId="77777777" w:rsidR="00043822" w:rsidRPr="00F5621C" w:rsidRDefault="00043822" w:rsidP="00043822">
      <w:pPr>
        <w:rPr>
          <w:rFonts w:cs="Arial"/>
        </w:rPr>
      </w:pPr>
    </w:p>
    <w:p w14:paraId="609F892D" w14:textId="77777777" w:rsidR="00043822" w:rsidRPr="00F5621C" w:rsidRDefault="00043822" w:rsidP="00043822">
      <w:pPr>
        <w:spacing w:before="0"/>
        <w:jc w:val="left"/>
        <w:rPr>
          <w:rFonts w:cs="Arial"/>
        </w:rPr>
      </w:pPr>
      <w:r w:rsidRPr="00F5621C">
        <w:rPr>
          <w:rFonts w:cs="Arial"/>
        </w:rPr>
        <w:br w:type="page"/>
      </w:r>
    </w:p>
    <w:p w14:paraId="635E807A" w14:textId="77777777" w:rsidR="00043822" w:rsidRPr="00F5621C" w:rsidRDefault="00043822" w:rsidP="00D438E6">
      <w:pPr>
        <w:pStyle w:val="Titre2"/>
        <w:numPr>
          <w:ilvl w:val="1"/>
          <w:numId w:val="28"/>
        </w:numPr>
        <w:rPr>
          <w:rFonts w:cs="Arial"/>
        </w:rPr>
      </w:pPr>
      <w:bookmarkStart w:id="89" w:name="_Toc185590234"/>
      <w:bookmarkStart w:id="90" w:name="_Toc201572898"/>
      <w:bookmarkStart w:id="91" w:name="_Toc201573037"/>
      <w:r w:rsidRPr="00F5621C">
        <w:rPr>
          <w:rFonts w:cs="Arial"/>
        </w:rPr>
        <w:t>Système de gestion et chaîne d’approvisionnement</w:t>
      </w:r>
      <w:bookmarkEnd w:id="89"/>
      <w:bookmarkEnd w:id="90"/>
      <w:bookmarkEnd w:id="91"/>
    </w:p>
    <w:p w14:paraId="3B73AF33" w14:textId="77777777" w:rsidR="00043822" w:rsidRPr="00F5621C" w:rsidRDefault="00043822" w:rsidP="00043822">
      <w:pPr>
        <w:rPr>
          <w:rFonts w:cs="Arial"/>
          <w:b/>
          <w:bCs/>
          <w:i/>
          <w:iCs/>
        </w:rPr>
      </w:pPr>
      <w:r w:rsidRPr="00F5621C">
        <w:rPr>
          <w:rFonts w:cs="Arial"/>
          <w:i/>
          <w:iCs/>
        </w:rPr>
        <w:t>Le candidat peut modifier le tableau afin de donner les éléments les plus pertinents pour l’analyse.</w:t>
      </w:r>
    </w:p>
    <w:p w14:paraId="6014FA10" w14:textId="77777777" w:rsidR="00043822" w:rsidRPr="00F5621C" w:rsidRDefault="00043822" w:rsidP="00043822">
      <w:pPr>
        <w:rPr>
          <w:rFonts w:cs="Arial"/>
        </w:rPr>
      </w:pPr>
    </w:p>
    <w:tbl>
      <w:tblPr>
        <w:tblStyle w:val="Grilledutableau"/>
        <w:tblW w:w="9357" w:type="dxa"/>
        <w:jc w:val="center"/>
        <w:tblLayout w:type="fixed"/>
        <w:tblLook w:val="04A0" w:firstRow="1" w:lastRow="0" w:firstColumn="1" w:lastColumn="0" w:noHBand="0" w:noVBand="1"/>
      </w:tblPr>
      <w:tblGrid>
        <w:gridCol w:w="4678"/>
        <w:gridCol w:w="4679"/>
      </w:tblGrid>
      <w:tr w:rsidR="00043822" w:rsidRPr="00F5621C" w14:paraId="27C8F1AF" w14:textId="77777777" w:rsidTr="00043822">
        <w:trPr>
          <w:jc w:val="center"/>
        </w:trPr>
        <w:tc>
          <w:tcPr>
            <w:tcW w:w="9357" w:type="dxa"/>
            <w:gridSpan w:val="2"/>
            <w:shd w:val="clear" w:color="auto" w:fill="D9D9D9" w:themeFill="background1" w:themeFillShade="D9"/>
          </w:tcPr>
          <w:p w14:paraId="1FCA1D0B" w14:textId="77777777" w:rsidR="00043822" w:rsidRPr="00F5621C" w:rsidRDefault="00043822" w:rsidP="009D0B05">
            <w:pPr>
              <w:pStyle w:val="Corpsdetexte"/>
              <w:ind w:left="0"/>
              <w:jc w:val="center"/>
              <w:rPr>
                <w:rFonts w:ascii="Arial" w:hAnsi="Arial" w:cs="Arial"/>
                <w:b/>
                <w:bCs/>
                <w:color w:val="FFFFFF" w:themeColor="background1"/>
              </w:rPr>
            </w:pPr>
            <w:r w:rsidRPr="00F5621C">
              <w:rPr>
                <w:rFonts w:ascii="Arial" w:hAnsi="Arial" w:cs="Arial"/>
                <w:b/>
                <w:bCs/>
                <w:color w:val="auto"/>
              </w:rPr>
              <w:t>Système de gestion</w:t>
            </w:r>
          </w:p>
        </w:tc>
      </w:tr>
      <w:tr w:rsidR="00043822" w:rsidRPr="00F5621C" w14:paraId="0146C921" w14:textId="77777777" w:rsidTr="00043822">
        <w:trPr>
          <w:jc w:val="center"/>
        </w:trPr>
        <w:tc>
          <w:tcPr>
            <w:tcW w:w="4678" w:type="dxa"/>
          </w:tcPr>
          <w:p w14:paraId="62EC9360" w14:textId="77777777" w:rsidR="00043822" w:rsidRPr="00F5621C" w:rsidRDefault="00043822" w:rsidP="009D0B05">
            <w:pPr>
              <w:pStyle w:val="Corpsdetexte"/>
              <w:ind w:left="0"/>
              <w:rPr>
                <w:rFonts w:ascii="Arial" w:hAnsi="Arial" w:cs="Arial"/>
              </w:rPr>
            </w:pPr>
            <w:r w:rsidRPr="00F5621C">
              <w:rPr>
                <w:rFonts w:ascii="Arial" w:hAnsi="Arial" w:cs="Arial"/>
              </w:rPr>
              <w:t>Effectifs associés au chantier</w:t>
            </w:r>
          </w:p>
        </w:tc>
        <w:tc>
          <w:tcPr>
            <w:tcW w:w="4679" w:type="dxa"/>
          </w:tcPr>
          <w:p w14:paraId="28DEAAAF" w14:textId="77777777" w:rsidR="00043822" w:rsidRPr="00F5621C" w:rsidRDefault="00043822" w:rsidP="009D0B05">
            <w:pPr>
              <w:pStyle w:val="Corpsdetexte"/>
              <w:ind w:left="0"/>
              <w:rPr>
                <w:rFonts w:ascii="Arial" w:hAnsi="Arial" w:cs="Arial"/>
              </w:rPr>
            </w:pPr>
          </w:p>
        </w:tc>
      </w:tr>
      <w:tr w:rsidR="00043822" w:rsidRPr="00F5621C" w14:paraId="74C4E0EA" w14:textId="77777777" w:rsidTr="00043822">
        <w:trPr>
          <w:jc w:val="center"/>
        </w:trPr>
        <w:tc>
          <w:tcPr>
            <w:tcW w:w="4678" w:type="dxa"/>
          </w:tcPr>
          <w:p w14:paraId="139EAA64" w14:textId="77777777" w:rsidR="00043822" w:rsidRPr="00F5621C" w:rsidRDefault="00043822" w:rsidP="009D0B05">
            <w:pPr>
              <w:pStyle w:val="Corpsdetexte"/>
              <w:ind w:left="0"/>
              <w:rPr>
                <w:rFonts w:ascii="Arial" w:hAnsi="Arial" w:cs="Arial"/>
              </w:rPr>
            </w:pPr>
            <w:r w:rsidRPr="00F5621C">
              <w:rPr>
                <w:rFonts w:ascii="Arial" w:hAnsi="Arial" w:cs="Arial"/>
              </w:rPr>
              <w:t>Nombre d’encadrants sur le chantier</w:t>
            </w:r>
          </w:p>
        </w:tc>
        <w:tc>
          <w:tcPr>
            <w:tcW w:w="4679" w:type="dxa"/>
          </w:tcPr>
          <w:p w14:paraId="48FB8908" w14:textId="77777777" w:rsidR="00043822" w:rsidRPr="00F5621C" w:rsidRDefault="00043822" w:rsidP="009D0B05">
            <w:pPr>
              <w:pStyle w:val="Corpsdetexte"/>
              <w:ind w:left="0"/>
              <w:rPr>
                <w:rFonts w:ascii="Arial" w:hAnsi="Arial" w:cs="Arial"/>
              </w:rPr>
            </w:pPr>
          </w:p>
        </w:tc>
      </w:tr>
      <w:tr w:rsidR="00043822" w:rsidRPr="00F5621C" w14:paraId="5B0F882F" w14:textId="77777777" w:rsidTr="00043822">
        <w:trPr>
          <w:jc w:val="center"/>
        </w:trPr>
        <w:tc>
          <w:tcPr>
            <w:tcW w:w="4678" w:type="dxa"/>
          </w:tcPr>
          <w:p w14:paraId="3FF573D5" w14:textId="77777777" w:rsidR="00043822" w:rsidRPr="00F5621C" w:rsidRDefault="00043822" w:rsidP="009D0B05">
            <w:pPr>
              <w:pStyle w:val="Corpsdetexte"/>
              <w:ind w:left="0"/>
              <w:rPr>
                <w:rFonts w:ascii="Arial" w:hAnsi="Arial" w:cs="Arial"/>
              </w:rPr>
            </w:pPr>
            <w:r w:rsidRPr="00F5621C">
              <w:rPr>
                <w:rFonts w:ascii="Arial" w:hAnsi="Arial" w:cs="Arial"/>
              </w:rPr>
              <w:t>Gestion du chantier</w:t>
            </w:r>
          </w:p>
        </w:tc>
        <w:tc>
          <w:tcPr>
            <w:tcW w:w="4679" w:type="dxa"/>
          </w:tcPr>
          <w:p w14:paraId="466991EA" w14:textId="77777777" w:rsidR="00043822" w:rsidRPr="00F5621C" w:rsidRDefault="00043822" w:rsidP="009D0B05">
            <w:pPr>
              <w:pStyle w:val="Corpsdetexte"/>
              <w:ind w:left="0"/>
              <w:rPr>
                <w:rFonts w:ascii="Arial" w:hAnsi="Arial" w:cs="Arial"/>
              </w:rPr>
            </w:pPr>
          </w:p>
        </w:tc>
      </w:tr>
      <w:tr w:rsidR="00043822" w:rsidRPr="00F5621C" w14:paraId="5898881A" w14:textId="77777777" w:rsidTr="00043822">
        <w:trPr>
          <w:jc w:val="center"/>
        </w:trPr>
        <w:tc>
          <w:tcPr>
            <w:tcW w:w="9357" w:type="dxa"/>
            <w:gridSpan w:val="2"/>
            <w:shd w:val="clear" w:color="auto" w:fill="D9D9D9" w:themeFill="background1" w:themeFillShade="D9"/>
          </w:tcPr>
          <w:p w14:paraId="7DE86C88" w14:textId="77777777" w:rsidR="00043822" w:rsidRPr="00F5621C" w:rsidRDefault="00043822" w:rsidP="009D0B05">
            <w:pPr>
              <w:pStyle w:val="Corpsdetexte"/>
              <w:ind w:left="0"/>
              <w:jc w:val="center"/>
              <w:rPr>
                <w:rFonts w:ascii="Arial" w:hAnsi="Arial" w:cs="Arial"/>
                <w:b/>
                <w:bCs/>
                <w:color w:val="FFFFFF" w:themeColor="background1"/>
              </w:rPr>
            </w:pPr>
            <w:r w:rsidRPr="00F5621C">
              <w:rPr>
                <w:rFonts w:ascii="Arial" w:hAnsi="Arial" w:cs="Arial"/>
                <w:b/>
                <w:bCs/>
                <w:color w:val="auto"/>
              </w:rPr>
              <w:t>Suivi de la chaîne d’approvisionnement</w:t>
            </w:r>
          </w:p>
        </w:tc>
      </w:tr>
      <w:tr w:rsidR="00043822" w:rsidRPr="00F5621C" w14:paraId="5150459A" w14:textId="77777777" w:rsidTr="00043822">
        <w:trPr>
          <w:jc w:val="center"/>
        </w:trPr>
        <w:tc>
          <w:tcPr>
            <w:tcW w:w="4678" w:type="dxa"/>
          </w:tcPr>
          <w:p w14:paraId="6EAA4075" w14:textId="77777777" w:rsidR="00043822" w:rsidRPr="00F5621C" w:rsidRDefault="00043822" w:rsidP="009D0B05">
            <w:pPr>
              <w:pStyle w:val="Corpsdetexte"/>
              <w:ind w:left="0"/>
              <w:rPr>
                <w:rFonts w:ascii="Arial" w:hAnsi="Arial" w:cs="Arial"/>
              </w:rPr>
            </w:pPr>
            <w:r w:rsidRPr="00F5621C">
              <w:rPr>
                <w:rFonts w:ascii="Arial" w:hAnsi="Arial" w:cs="Arial"/>
              </w:rPr>
              <w:t>Matériaux</w:t>
            </w:r>
          </w:p>
        </w:tc>
        <w:tc>
          <w:tcPr>
            <w:tcW w:w="4679" w:type="dxa"/>
          </w:tcPr>
          <w:p w14:paraId="1477C1BE" w14:textId="77777777" w:rsidR="00043822" w:rsidRPr="00F5621C" w:rsidRDefault="00043822" w:rsidP="009D0B05">
            <w:pPr>
              <w:pStyle w:val="Corpsdetexte"/>
              <w:ind w:left="0"/>
              <w:rPr>
                <w:rFonts w:ascii="Arial" w:hAnsi="Arial" w:cs="Arial"/>
              </w:rPr>
            </w:pPr>
          </w:p>
        </w:tc>
      </w:tr>
      <w:tr w:rsidR="00043822" w:rsidRPr="00F5621C" w14:paraId="0F2A608F" w14:textId="77777777" w:rsidTr="00043822">
        <w:trPr>
          <w:jc w:val="center"/>
        </w:trPr>
        <w:tc>
          <w:tcPr>
            <w:tcW w:w="4678" w:type="dxa"/>
          </w:tcPr>
          <w:p w14:paraId="0F8B0BE6" w14:textId="77777777" w:rsidR="00043822" w:rsidRPr="00F5621C" w:rsidRDefault="00043822" w:rsidP="009D0B05">
            <w:pPr>
              <w:pStyle w:val="Corpsdetexte"/>
              <w:ind w:left="0"/>
              <w:rPr>
                <w:rFonts w:ascii="Arial" w:hAnsi="Arial" w:cs="Arial"/>
              </w:rPr>
            </w:pPr>
            <w:r w:rsidRPr="00F5621C">
              <w:rPr>
                <w:rFonts w:ascii="Arial" w:hAnsi="Arial" w:cs="Arial"/>
              </w:rPr>
              <w:t>Fournisseurs</w:t>
            </w:r>
          </w:p>
        </w:tc>
        <w:tc>
          <w:tcPr>
            <w:tcW w:w="4679" w:type="dxa"/>
          </w:tcPr>
          <w:p w14:paraId="6454400F" w14:textId="77777777" w:rsidR="00043822" w:rsidRPr="00F5621C" w:rsidRDefault="00043822" w:rsidP="009D0B05">
            <w:pPr>
              <w:pStyle w:val="Corpsdetexte"/>
              <w:ind w:left="0"/>
              <w:rPr>
                <w:rFonts w:ascii="Arial" w:hAnsi="Arial" w:cs="Arial"/>
              </w:rPr>
            </w:pPr>
          </w:p>
        </w:tc>
      </w:tr>
      <w:tr w:rsidR="00043822" w:rsidRPr="00F5621C" w14:paraId="07AB2DB8" w14:textId="77777777" w:rsidTr="00043822">
        <w:trPr>
          <w:jc w:val="center"/>
        </w:trPr>
        <w:tc>
          <w:tcPr>
            <w:tcW w:w="4678" w:type="dxa"/>
          </w:tcPr>
          <w:p w14:paraId="67C71102" w14:textId="77777777" w:rsidR="00043822" w:rsidRPr="00F5621C" w:rsidRDefault="00043822" w:rsidP="009D0B05">
            <w:pPr>
              <w:pStyle w:val="Corpsdetexte"/>
              <w:ind w:left="0"/>
              <w:rPr>
                <w:rFonts w:ascii="Arial" w:hAnsi="Arial" w:cs="Arial"/>
              </w:rPr>
            </w:pPr>
            <w:r w:rsidRPr="00F5621C">
              <w:rPr>
                <w:rFonts w:ascii="Arial" w:hAnsi="Arial" w:cs="Arial"/>
              </w:rPr>
              <w:t>Département de provenance ou pays de provenance</w:t>
            </w:r>
          </w:p>
        </w:tc>
        <w:tc>
          <w:tcPr>
            <w:tcW w:w="4679" w:type="dxa"/>
          </w:tcPr>
          <w:p w14:paraId="5AE4695E" w14:textId="77777777" w:rsidR="00043822" w:rsidRPr="00F5621C" w:rsidRDefault="00043822" w:rsidP="009D0B05">
            <w:pPr>
              <w:pStyle w:val="Corpsdetexte"/>
              <w:ind w:left="0"/>
              <w:rPr>
                <w:rFonts w:ascii="Arial" w:hAnsi="Arial" w:cs="Arial"/>
              </w:rPr>
            </w:pPr>
          </w:p>
        </w:tc>
      </w:tr>
      <w:tr w:rsidR="00043822" w:rsidRPr="00F5621C" w14:paraId="0DD0AF75" w14:textId="77777777" w:rsidTr="00043822">
        <w:trPr>
          <w:jc w:val="center"/>
        </w:trPr>
        <w:tc>
          <w:tcPr>
            <w:tcW w:w="4678" w:type="dxa"/>
          </w:tcPr>
          <w:p w14:paraId="4D0594E7" w14:textId="77777777" w:rsidR="00043822" w:rsidRPr="00F5621C" w:rsidRDefault="00043822" w:rsidP="009D0B05">
            <w:pPr>
              <w:pStyle w:val="Corpsdetexte"/>
              <w:ind w:left="0"/>
              <w:rPr>
                <w:rFonts w:ascii="Arial" w:hAnsi="Arial" w:cs="Arial"/>
              </w:rPr>
            </w:pPr>
            <w:r w:rsidRPr="00F5621C">
              <w:rPr>
                <w:rFonts w:ascii="Arial" w:hAnsi="Arial" w:cs="Arial"/>
              </w:rPr>
              <w:t>Distance en km par rapport au chantier</w:t>
            </w:r>
          </w:p>
        </w:tc>
        <w:tc>
          <w:tcPr>
            <w:tcW w:w="4679" w:type="dxa"/>
          </w:tcPr>
          <w:p w14:paraId="6A2E506F" w14:textId="77777777" w:rsidR="00043822" w:rsidRPr="00F5621C" w:rsidRDefault="00043822" w:rsidP="009D0B05">
            <w:pPr>
              <w:pStyle w:val="Corpsdetexte"/>
              <w:ind w:left="0"/>
              <w:rPr>
                <w:rFonts w:ascii="Arial" w:hAnsi="Arial" w:cs="Arial"/>
              </w:rPr>
            </w:pPr>
          </w:p>
        </w:tc>
      </w:tr>
      <w:tr w:rsidR="00043822" w:rsidRPr="00F5621C" w14:paraId="18C657ED" w14:textId="77777777" w:rsidTr="00043822">
        <w:trPr>
          <w:jc w:val="center"/>
        </w:trPr>
        <w:tc>
          <w:tcPr>
            <w:tcW w:w="4678" w:type="dxa"/>
          </w:tcPr>
          <w:p w14:paraId="19E7DC05" w14:textId="77777777" w:rsidR="00043822" w:rsidRPr="00F5621C" w:rsidRDefault="00043822" w:rsidP="009D0B05">
            <w:pPr>
              <w:pStyle w:val="Corpsdetexte"/>
              <w:ind w:left="0"/>
              <w:rPr>
                <w:rFonts w:ascii="Arial" w:hAnsi="Arial" w:cs="Arial"/>
              </w:rPr>
            </w:pPr>
            <w:r w:rsidRPr="00F5621C">
              <w:rPr>
                <w:rFonts w:ascii="Arial" w:hAnsi="Arial" w:cs="Arial"/>
              </w:rPr>
              <w:t>Délais</w:t>
            </w:r>
          </w:p>
        </w:tc>
        <w:tc>
          <w:tcPr>
            <w:tcW w:w="4679" w:type="dxa"/>
          </w:tcPr>
          <w:p w14:paraId="6EF06E5A" w14:textId="77777777" w:rsidR="00043822" w:rsidRPr="00F5621C" w:rsidRDefault="00043822" w:rsidP="009D0B05">
            <w:pPr>
              <w:pStyle w:val="Corpsdetexte"/>
              <w:ind w:left="0"/>
              <w:rPr>
                <w:rFonts w:ascii="Arial" w:hAnsi="Arial" w:cs="Arial"/>
              </w:rPr>
            </w:pPr>
          </w:p>
        </w:tc>
      </w:tr>
    </w:tbl>
    <w:p w14:paraId="0C27E1DD" w14:textId="77777777" w:rsidR="00043822" w:rsidRPr="00F5621C" w:rsidRDefault="00043822" w:rsidP="00043822">
      <w:pPr>
        <w:rPr>
          <w:rFonts w:cs="Arial"/>
        </w:rPr>
      </w:pPr>
    </w:p>
    <w:p w14:paraId="711088B0" w14:textId="77777777" w:rsidR="00043822" w:rsidRPr="00F5621C" w:rsidRDefault="00043822" w:rsidP="00043822">
      <w:pPr>
        <w:spacing w:before="0"/>
        <w:jc w:val="left"/>
        <w:rPr>
          <w:rFonts w:cs="Arial"/>
        </w:rPr>
      </w:pPr>
      <w:r w:rsidRPr="00F5621C">
        <w:rPr>
          <w:rFonts w:cs="Arial"/>
        </w:rPr>
        <w:br w:type="page"/>
      </w:r>
    </w:p>
    <w:p w14:paraId="2258CAFD" w14:textId="785B4125" w:rsidR="00043822" w:rsidRPr="00F5621C" w:rsidRDefault="00F83F89" w:rsidP="00D438E6">
      <w:pPr>
        <w:pStyle w:val="Titre2"/>
        <w:numPr>
          <w:ilvl w:val="1"/>
          <w:numId w:val="28"/>
        </w:numPr>
        <w:rPr>
          <w:rFonts w:cs="Arial"/>
        </w:rPr>
      </w:pPr>
      <w:bookmarkStart w:id="92" w:name="_Toc201572899"/>
      <w:bookmarkStart w:id="93" w:name="_Toc201573038"/>
      <w:r w:rsidRPr="00F5621C">
        <w:rPr>
          <w:rFonts w:cs="Arial"/>
        </w:rPr>
        <w:t>Attestations d’assurance</w:t>
      </w:r>
      <w:bookmarkEnd w:id="92"/>
      <w:bookmarkEnd w:id="93"/>
    </w:p>
    <w:p w14:paraId="437019E9" w14:textId="77777777" w:rsidR="00043822" w:rsidRPr="00F5621C" w:rsidRDefault="00043822" w:rsidP="00043822">
      <w:pPr>
        <w:rPr>
          <w:rFonts w:cs="Arial"/>
        </w:rPr>
      </w:pPr>
    </w:p>
    <w:p w14:paraId="3E9EDCDB" w14:textId="77777777" w:rsidR="00043822" w:rsidRPr="00F5621C" w:rsidRDefault="00043822" w:rsidP="00043822">
      <w:pPr>
        <w:spacing w:before="0"/>
        <w:jc w:val="left"/>
        <w:rPr>
          <w:rFonts w:cs="Arial"/>
        </w:rPr>
      </w:pPr>
    </w:p>
    <w:p w14:paraId="10240850" w14:textId="77777777" w:rsidR="00F83F89" w:rsidRPr="00F5621C" w:rsidRDefault="00F83F89">
      <w:pPr>
        <w:widowControl w:val="0"/>
        <w:spacing w:before="0"/>
        <w:jc w:val="left"/>
        <w:rPr>
          <w:rFonts w:cs="Arial"/>
          <w:b/>
          <w:bCs/>
          <w:iCs/>
          <w:color w:val="2F5496" w:themeColor="accent1" w:themeShade="BF"/>
          <w:sz w:val="22"/>
          <w:szCs w:val="28"/>
          <w:u w:val="single"/>
        </w:rPr>
      </w:pPr>
      <w:r w:rsidRPr="00F5621C">
        <w:rPr>
          <w:rFonts w:cs="Arial"/>
        </w:rPr>
        <w:br w:type="page"/>
      </w:r>
    </w:p>
    <w:p w14:paraId="79E26985" w14:textId="5FDF2F3C" w:rsidR="00F83F89" w:rsidRPr="00F5621C" w:rsidRDefault="00F83F89" w:rsidP="00D438E6">
      <w:pPr>
        <w:pStyle w:val="Titre2"/>
        <w:numPr>
          <w:ilvl w:val="1"/>
          <w:numId w:val="28"/>
        </w:numPr>
        <w:rPr>
          <w:rFonts w:cs="Arial"/>
        </w:rPr>
      </w:pPr>
      <w:bookmarkStart w:id="94" w:name="_Toc201572900"/>
      <w:bookmarkStart w:id="95" w:name="_Toc201573039"/>
      <w:r w:rsidRPr="00F5621C">
        <w:rPr>
          <w:rFonts w:cs="Arial"/>
        </w:rPr>
        <w:t>Certificats de qualification professionnelle</w:t>
      </w:r>
      <w:bookmarkEnd w:id="94"/>
      <w:bookmarkEnd w:id="95"/>
    </w:p>
    <w:p w14:paraId="0B80CB0A" w14:textId="66F9FA33" w:rsidR="002A627F" w:rsidRPr="00F5621C" w:rsidRDefault="002A627F" w:rsidP="002A627F">
      <w:pPr>
        <w:pStyle w:val="Standard"/>
        <w:rPr>
          <w:rFonts w:cs="Arial"/>
        </w:rPr>
      </w:pPr>
    </w:p>
    <w:p w14:paraId="1F005FE1" w14:textId="04F3ECBC" w:rsidR="002A627F" w:rsidRPr="00F5621C" w:rsidRDefault="002A627F" w:rsidP="002A627F">
      <w:pPr>
        <w:pStyle w:val="Standard"/>
        <w:rPr>
          <w:rFonts w:cs="Arial"/>
        </w:rPr>
      </w:pPr>
    </w:p>
    <w:sectPr w:rsidR="002A627F" w:rsidRPr="00F5621C" w:rsidSect="00603CB5">
      <w:footerReference w:type="default" r:id="rId14"/>
      <w:headerReference w:type="first" r:id="rId15"/>
      <w:pgSz w:w="12240" w:h="15840" w:code="1"/>
      <w:pgMar w:top="1440" w:right="1183" w:bottom="1440" w:left="1276" w:header="318" w:footer="482"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lisabeth Jurvilliers-Zuccaro" w:date="2025-07-15T14:20:00Z" w:initials="EJZ">
    <w:p w14:paraId="3466007C" w14:textId="77777777" w:rsidR="00D74F8E" w:rsidRDefault="00D74F8E" w:rsidP="00D74F8E">
      <w:pPr>
        <w:pStyle w:val="Commentaire"/>
      </w:pPr>
      <w:r>
        <w:rPr>
          <w:rStyle w:val="Marquedecommentaire"/>
        </w:rPr>
        <w:annotationRef/>
      </w:r>
      <w:r>
        <w:rPr>
          <w:rStyle w:val="Marquedecommentaire"/>
        </w:rPr>
        <w:annotationRef/>
      </w:r>
      <w:r>
        <w:t>@Jérôme : à toi de compléter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66007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20E248" w16cex:dateUtc="2025-07-15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66007C" w16cid:durableId="2C20E2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A41E3" w14:textId="77777777" w:rsidR="00E07AAA" w:rsidRDefault="00E07AAA">
      <w:r>
        <w:separator/>
      </w:r>
    </w:p>
  </w:endnote>
  <w:endnote w:type="continuationSeparator" w:id="0">
    <w:p w14:paraId="59843A60" w14:textId="77777777" w:rsidR="00E07AAA" w:rsidRDefault="00E0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8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Century Gothic">
    <w:altName w:val="Calibri"/>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3B1C" w14:textId="1B271896" w:rsidR="006D3103" w:rsidRDefault="00D74F8E">
    <w:pPr>
      <w:pStyle w:val="Pieddepage"/>
    </w:pPr>
    <w:ins w:id="96" w:author="Jerome Moutoucomarapoule" w:date="2025-07-22T18:33:00Z">
      <w:r>
        <w:rPr>
          <w:color w:val="4472C4" w:themeColor="accent1"/>
        </w:rPr>
        <w:t>Projet d’implantation du SEI à Colm</w:t>
      </w:r>
      <w:r w:rsidRPr="00D74F8E">
        <w:rPr>
          <w:color w:val="4472C4" w:themeColor="accent1"/>
        </w:rPr>
        <w:t>ar</w:t>
      </w:r>
      <w:r w:rsidRPr="00D74F8E">
        <w:rPr>
          <w:color w:val="4472C4" w:themeColor="accent1"/>
          <w:rPrChange w:id="97" w:author="Jerome Moutoucomarapoule" w:date="2025-07-22T18:33:00Z">
            <w:rPr>
              <w:color w:val="4472C4" w:themeColor="accent1"/>
              <w:highlight w:val="yellow"/>
            </w:rPr>
          </w:rPrChange>
        </w:rPr>
        <w:t xml:space="preserve"> </w:t>
      </w:r>
    </w:ins>
    <w:del w:id="98" w:author="Jerome Moutoucomarapoule" w:date="2025-07-22T18:33:00Z">
      <w:r w:rsidR="002A627F" w:rsidRPr="002A627F" w:rsidDel="00D74F8E">
        <w:rPr>
          <w:color w:val="4472C4" w:themeColor="accent1"/>
          <w:highlight w:val="yellow"/>
        </w:rPr>
        <w:delText>OPE</w:delText>
      </w:r>
      <w:r w:rsidR="005D3C08" w:rsidDel="00D74F8E">
        <w:tab/>
      </w:r>
    </w:del>
    <w:r w:rsidR="005D3C08">
      <w:tab/>
    </w:r>
    <w:r w:rsidR="005D3C08">
      <w:fldChar w:fldCharType="begin"/>
    </w:r>
    <w:r w:rsidR="005D3C08">
      <w:instrText xml:space="preserve"> PAGE </w:instrText>
    </w:r>
    <w:r w:rsidR="005D3C08">
      <w:fldChar w:fldCharType="separate"/>
    </w:r>
    <w:r w:rsidR="005D3C08">
      <w:t>16</w:t>
    </w:r>
    <w:r w:rsidR="005D3C08">
      <w:fldChar w:fldCharType="end"/>
    </w:r>
    <w:r w:rsidR="005D3C08">
      <w:t>/</w:t>
    </w:r>
    <w:r w:rsidR="00E07AAA">
      <w:fldChar w:fldCharType="begin"/>
    </w:r>
    <w:r w:rsidR="00E07AAA">
      <w:instrText xml:space="preserve"> NUMPAGES </w:instrText>
    </w:r>
    <w:r w:rsidR="00E07AAA">
      <w:fldChar w:fldCharType="separate"/>
    </w:r>
    <w:r w:rsidR="005D3C08">
      <w:t>16</w:t>
    </w:r>
    <w:r w:rsidR="00E07AA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6D578" w14:textId="77777777" w:rsidR="00E07AAA" w:rsidRDefault="00E07AAA">
      <w:r>
        <w:separator/>
      </w:r>
    </w:p>
  </w:footnote>
  <w:footnote w:type="continuationSeparator" w:id="0">
    <w:p w14:paraId="6E29BBE5" w14:textId="77777777" w:rsidR="00E07AAA" w:rsidRDefault="00E07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786A" w14:textId="77777777" w:rsidR="006D3103" w:rsidRDefault="006D3103">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44AD851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3pt" o:bullet="t">
        <v:imagedata r:id="rId1" o:title="PUCE 2"/>
      </v:shape>
    </w:pict>
  </w:numPicBullet>
  <w:abstractNum w:abstractNumId="0" w15:restartNumberingAfterBreak="0">
    <w:nsid w:val="0A146524"/>
    <w:multiLevelType w:val="multilevel"/>
    <w:tmpl w:val="A36861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EFF04A4"/>
    <w:multiLevelType w:val="hybridMultilevel"/>
    <w:tmpl w:val="86E44D00"/>
    <w:styleLink w:val="Numbering3"/>
    <w:lvl w:ilvl="0" w:tplc="55D438DA">
      <w:start w:val="1"/>
      <w:numFmt w:val="decimal"/>
      <w:pStyle w:val="Numbering3"/>
      <w:lvlText w:val="%1"/>
      <w:lvlJc w:val="left"/>
      <w:pPr>
        <w:ind w:left="1701" w:hanging="1701"/>
      </w:pPr>
    </w:lvl>
    <w:lvl w:ilvl="1" w:tplc="7DCC6B52">
      <w:start w:val="2"/>
      <w:numFmt w:val="decimal"/>
      <w:lvlText w:val="%2"/>
      <w:lvlJc w:val="left"/>
      <w:pPr>
        <w:ind w:left="3402" w:hanging="1701"/>
      </w:pPr>
    </w:lvl>
    <w:lvl w:ilvl="2" w:tplc="91088B82">
      <w:start w:val="3"/>
      <w:numFmt w:val="decimal"/>
      <w:lvlText w:val="%3"/>
      <w:lvlJc w:val="left"/>
      <w:pPr>
        <w:ind w:left="5103" w:hanging="1701"/>
      </w:pPr>
    </w:lvl>
    <w:lvl w:ilvl="3" w:tplc="890E7F60">
      <w:start w:val="4"/>
      <w:numFmt w:val="decimal"/>
      <w:lvlText w:val="%4"/>
      <w:lvlJc w:val="left"/>
      <w:pPr>
        <w:ind w:left="6804" w:hanging="1701"/>
      </w:pPr>
    </w:lvl>
    <w:lvl w:ilvl="4" w:tplc="2B0A9E46">
      <w:start w:val="5"/>
      <w:numFmt w:val="decimal"/>
      <w:lvlText w:val="%5"/>
      <w:lvlJc w:val="left"/>
      <w:pPr>
        <w:ind w:left="8505" w:hanging="1701"/>
      </w:pPr>
    </w:lvl>
    <w:lvl w:ilvl="5" w:tplc="7FE0254A">
      <w:start w:val="6"/>
      <w:numFmt w:val="decimal"/>
      <w:lvlText w:val="%6"/>
      <w:lvlJc w:val="left"/>
      <w:pPr>
        <w:ind w:left="10206" w:hanging="1701"/>
      </w:pPr>
    </w:lvl>
    <w:lvl w:ilvl="6" w:tplc="EE04A4A6">
      <w:start w:val="7"/>
      <w:numFmt w:val="decimal"/>
      <w:lvlText w:val="%7"/>
      <w:lvlJc w:val="left"/>
      <w:pPr>
        <w:ind w:left="11907" w:hanging="1701"/>
      </w:pPr>
    </w:lvl>
    <w:lvl w:ilvl="7" w:tplc="DE865A52">
      <w:start w:val="8"/>
      <w:numFmt w:val="decimal"/>
      <w:lvlText w:val="%8"/>
      <w:lvlJc w:val="left"/>
      <w:pPr>
        <w:ind w:left="13608" w:hanging="1701"/>
      </w:pPr>
    </w:lvl>
    <w:lvl w:ilvl="8" w:tplc="4E94D662">
      <w:start w:val="9"/>
      <w:numFmt w:val="decimal"/>
      <w:lvlText w:val="%9"/>
      <w:lvlJc w:val="left"/>
      <w:pPr>
        <w:ind w:left="15309" w:hanging="1701"/>
      </w:pPr>
    </w:lvl>
  </w:abstractNum>
  <w:abstractNum w:abstractNumId="2" w15:restartNumberingAfterBreak="0">
    <w:nsid w:val="133229FF"/>
    <w:multiLevelType w:val="multilevel"/>
    <w:tmpl w:val="7F486BB4"/>
    <w:lvl w:ilvl="0">
      <w:start w:val="3"/>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3" w15:restartNumberingAfterBreak="0">
    <w:nsid w:val="194D5E7A"/>
    <w:multiLevelType w:val="multilevel"/>
    <w:tmpl w:val="90687F6E"/>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20F756CE"/>
    <w:multiLevelType w:val="hybridMultilevel"/>
    <w:tmpl w:val="A6246744"/>
    <w:lvl w:ilvl="0" w:tplc="111A59D8">
      <w:start w:val="1"/>
      <w:numFmt w:val="bullet"/>
      <w:pStyle w:val="Liste"/>
      <w:lvlText w:val=""/>
      <w:lvlJc w:val="left"/>
      <w:pPr>
        <w:ind w:left="720" w:hanging="360"/>
      </w:pPr>
      <w:rPr>
        <w:rFonts w:ascii="Symbol" w:hAnsi="Symbol" w:hint="default"/>
      </w:rPr>
    </w:lvl>
    <w:lvl w:ilvl="1" w:tplc="465EF75C" w:tentative="1">
      <w:start w:val="1"/>
      <w:numFmt w:val="bullet"/>
      <w:lvlText w:val="o"/>
      <w:lvlJc w:val="left"/>
      <w:pPr>
        <w:ind w:left="1440" w:hanging="360"/>
      </w:pPr>
      <w:rPr>
        <w:rFonts w:ascii="Courier New" w:hAnsi="Courier New" w:cs="Courier New" w:hint="default"/>
      </w:rPr>
    </w:lvl>
    <w:lvl w:ilvl="2" w:tplc="367A4006" w:tentative="1">
      <w:start w:val="1"/>
      <w:numFmt w:val="bullet"/>
      <w:lvlText w:val=""/>
      <w:lvlJc w:val="left"/>
      <w:pPr>
        <w:ind w:left="2160" w:hanging="360"/>
      </w:pPr>
      <w:rPr>
        <w:rFonts w:ascii="Wingdings" w:hAnsi="Wingdings" w:hint="default"/>
      </w:rPr>
    </w:lvl>
    <w:lvl w:ilvl="3" w:tplc="8FB80FF4">
      <w:numFmt w:val="decimal"/>
      <w:lvlText w:val=""/>
      <w:lvlJc w:val="left"/>
    </w:lvl>
    <w:lvl w:ilvl="4" w:tplc="5808B1D8">
      <w:numFmt w:val="decimal"/>
      <w:lvlText w:val=""/>
      <w:lvlJc w:val="left"/>
    </w:lvl>
    <w:lvl w:ilvl="5" w:tplc="5388F256">
      <w:numFmt w:val="decimal"/>
      <w:lvlText w:val=""/>
      <w:lvlJc w:val="left"/>
    </w:lvl>
    <w:lvl w:ilvl="6" w:tplc="74BE245C">
      <w:numFmt w:val="decimal"/>
      <w:lvlText w:val=""/>
      <w:lvlJc w:val="left"/>
    </w:lvl>
    <w:lvl w:ilvl="7" w:tplc="53D6D004">
      <w:numFmt w:val="decimal"/>
      <w:lvlText w:val=""/>
      <w:lvlJc w:val="left"/>
    </w:lvl>
    <w:lvl w:ilvl="8" w:tplc="DEC60092">
      <w:numFmt w:val="decimal"/>
      <w:lvlText w:val=""/>
      <w:lvlJc w:val="left"/>
    </w:lvl>
  </w:abstractNum>
  <w:abstractNum w:abstractNumId="6" w15:restartNumberingAfterBreak="0">
    <w:nsid w:val="231D372D"/>
    <w:multiLevelType w:val="hybridMultilevel"/>
    <w:tmpl w:val="E7D2E148"/>
    <w:styleLink w:val="Numbering4"/>
    <w:lvl w:ilvl="0" w:tplc="14D211C8">
      <w:start w:val="1"/>
      <w:numFmt w:val="upperRoman"/>
      <w:pStyle w:val="Numbering4"/>
      <w:suff w:val="space"/>
      <w:lvlText w:val="%1."/>
      <w:lvlJc w:val="left"/>
      <w:pPr>
        <w:ind w:left="283" w:hanging="283"/>
      </w:pPr>
    </w:lvl>
    <w:lvl w:ilvl="1" w:tplc="7E64349E">
      <w:start w:val="2"/>
      <w:numFmt w:val="upperRoman"/>
      <w:suff w:val="space"/>
      <w:lvlText w:val="%2."/>
      <w:lvlJc w:val="left"/>
      <w:pPr>
        <w:ind w:left="567" w:hanging="283"/>
      </w:pPr>
    </w:lvl>
    <w:lvl w:ilvl="2" w:tplc="F16EA6C0">
      <w:start w:val="3"/>
      <w:numFmt w:val="upperRoman"/>
      <w:suff w:val="space"/>
      <w:lvlText w:val="%3."/>
      <w:lvlJc w:val="left"/>
      <w:pPr>
        <w:ind w:left="850" w:hanging="283"/>
      </w:pPr>
    </w:lvl>
    <w:lvl w:ilvl="3" w:tplc="A8DA6172">
      <w:start w:val="4"/>
      <w:numFmt w:val="upperRoman"/>
      <w:suff w:val="space"/>
      <w:lvlText w:val="%4."/>
      <w:lvlJc w:val="left"/>
      <w:pPr>
        <w:ind w:left="1134" w:hanging="283"/>
      </w:pPr>
    </w:lvl>
    <w:lvl w:ilvl="4" w:tplc="C66A8DE2">
      <w:start w:val="5"/>
      <w:numFmt w:val="upperRoman"/>
      <w:suff w:val="space"/>
      <w:lvlText w:val="%5."/>
      <w:lvlJc w:val="left"/>
      <w:pPr>
        <w:ind w:left="1417" w:hanging="283"/>
      </w:pPr>
    </w:lvl>
    <w:lvl w:ilvl="5" w:tplc="ADC61796">
      <w:start w:val="6"/>
      <w:numFmt w:val="upperRoman"/>
      <w:suff w:val="space"/>
      <w:lvlText w:val="%6."/>
      <w:lvlJc w:val="left"/>
      <w:pPr>
        <w:ind w:left="1701" w:hanging="283"/>
      </w:pPr>
    </w:lvl>
    <w:lvl w:ilvl="6" w:tplc="588200DE">
      <w:start w:val="7"/>
      <w:numFmt w:val="upperRoman"/>
      <w:suff w:val="space"/>
      <w:lvlText w:val="%7."/>
      <w:lvlJc w:val="left"/>
      <w:pPr>
        <w:ind w:left="1984" w:hanging="283"/>
      </w:pPr>
    </w:lvl>
    <w:lvl w:ilvl="7" w:tplc="9EC8D9C6">
      <w:start w:val="8"/>
      <w:numFmt w:val="upperRoman"/>
      <w:suff w:val="space"/>
      <w:lvlText w:val="%8."/>
      <w:lvlJc w:val="left"/>
      <w:pPr>
        <w:ind w:left="2268" w:hanging="283"/>
      </w:pPr>
    </w:lvl>
    <w:lvl w:ilvl="8" w:tplc="3ECED734">
      <w:start w:val="9"/>
      <w:numFmt w:val="upperRoman"/>
      <w:suff w:val="space"/>
      <w:lvlText w:val="%9."/>
      <w:lvlJc w:val="left"/>
      <w:pPr>
        <w:ind w:left="2551" w:hanging="283"/>
      </w:pPr>
    </w:lvl>
  </w:abstractNum>
  <w:abstractNum w:abstractNumId="7" w15:restartNumberingAfterBreak="0">
    <w:nsid w:val="26A37E57"/>
    <w:multiLevelType w:val="hybridMultilevel"/>
    <w:tmpl w:val="E5020924"/>
    <w:lvl w:ilvl="0" w:tplc="52A616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381298"/>
    <w:multiLevelType w:val="hybridMultilevel"/>
    <w:tmpl w:val="D6E463E6"/>
    <w:lvl w:ilvl="0" w:tplc="282A173A">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9" w15:restartNumberingAfterBreak="0">
    <w:nsid w:val="2B227A1E"/>
    <w:multiLevelType w:val="multilevel"/>
    <w:tmpl w:val="242E5186"/>
    <w:styleLink w:val="81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3470E4"/>
    <w:multiLevelType w:val="hybridMultilevel"/>
    <w:tmpl w:val="1CF4FC64"/>
    <w:lvl w:ilvl="0" w:tplc="4ADA047C">
      <w:start w:val="1"/>
      <w:numFmt w:val="none"/>
      <w:pStyle w:val="Listepuces2"/>
      <w:lvlText w:val="▸"/>
      <w:lvlJc w:val="left"/>
      <w:pPr>
        <w:ind w:left="360" w:hanging="360"/>
      </w:pPr>
      <w:rPr>
        <w:rFonts w:hint="default"/>
        <w:color w:val="4472C4" w:themeColor="accent1"/>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7B7B95"/>
    <w:multiLevelType w:val="hybridMultilevel"/>
    <w:tmpl w:val="CAE8E242"/>
    <w:styleLink w:val="List1"/>
    <w:lvl w:ilvl="0" w:tplc="7E285DA4">
      <w:start w:val="1"/>
      <w:numFmt w:val="bullet"/>
      <w:pStyle w:val="List1"/>
      <w:lvlText w:val=""/>
      <w:lvlJc w:val="left"/>
      <w:pPr>
        <w:ind w:left="283" w:hanging="283"/>
      </w:pPr>
      <w:rPr>
        <w:rFonts w:ascii="OpenSymbol" w:eastAsia="OpenSymbol" w:hAnsi="OpenSymbol" w:cs="OpenSymbol"/>
      </w:rPr>
    </w:lvl>
    <w:lvl w:ilvl="1" w:tplc="E8DE4034">
      <w:start w:val="1"/>
      <w:numFmt w:val="bullet"/>
      <w:lvlText w:val="–"/>
      <w:lvlJc w:val="left"/>
      <w:pPr>
        <w:ind w:left="567" w:hanging="284"/>
      </w:pPr>
      <w:rPr>
        <w:rFonts w:ascii="OpenSymbol" w:eastAsia="OpenSymbol" w:hAnsi="OpenSymbol" w:cs="OpenSymbol"/>
      </w:rPr>
    </w:lvl>
    <w:lvl w:ilvl="2" w:tplc="7968EBF0">
      <w:start w:val="1"/>
      <w:numFmt w:val="bullet"/>
      <w:lvlText w:val=""/>
      <w:lvlJc w:val="left"/>
      <w:pPr>
        <w:ind w:left="850" w:hanging="283"/>
      </w:pPr>
      <w:rPr>
        <w:rFonts w:ascii="OpenSymbol" w:eastAsia="OpenSymbol" w:hAnsi="OpenSymbol" w:cs="OpenSymbol"/>
      </w:rPr>
    </w:lvl>
    <w:lvl w:ilvl="3" w:tplc="D7A0B17A">
      <w:start w:val="1"/>
      <w:numFmt w:val="bullet"/>
      <w:lvlText w:val="▫"/>
      <w:lvlJc w:val="left"/>
      <w:pPr>
        <w:ind w:left="1134" w:hanging="284"/>
      </w:pPr>
      <w:rPr>
        <w:rFonts w:ascii="OpenSymbol" w:eastAsia="OpenSymbol" w:hAnsi="OpenSymbol" w:cs="OpenSymbol"/>
      </w:rPr>
    </w:lvl>
    <w:lvl w:ilvl="4" w:tplc="1B3668C8">
      <w:start w:val="1"/>
      <w:numFmt w:val="bullet"/>
      <w:lvlText w:val="▪"/>
      <w:lvlJc w:val="left"/>
      <w:pPr>
        <w:ind w:left="1134" w:hanging="227"/>
      </w:pPr>
      <w:rPr>
        <w:rFonts w:ascii="OpenSymbol" w:eastAsia="OpenSymbol" w:hAnsi="OpenSymbol" w:cs="OpenSymbol"/>
      </w:rPr>
    </w:lvl>
    <w:lvl w:ilvl="5" w:tplc="350460DE">
      <w:start w:val="1"/>
      <w:numFmt w:val="bullet"/>
      <w:lvlText w:val="▪"/>
      <w:lvlJc w:val="left"/>
      <w:pPr>
        <w:ind w:left="1361" w:hanging="227"/>
      </w:pPr>
      <w:rPr>
        <w:rFonts w:ascii="OpenSymbol" w:eastAsia="OpenSymbol" w:hAnsi="OpenSymbol" w:cs="OpenSymbol"/>
      </w:rPr>
    </w:lvl>
    <w:lvl w:ilvl="6" w:tplc="88BC281C">
      <w:start w:val="1"/>
      <w:numFmt w:val="bullet"/>
      <w:lvlText w:val="▪"/>
      <w:lvlJc w:val="left"/>
      <w:pPr>
        <w:ind w:left="1587" w:hanging="227"/>
      </w:pPr>
      <w:rPr>
        <w:rFonts w:ascii="OpenSymbol" w:eastAsia="OpenSymbol" w:hAnsi="OpenSymbol" w:cs="OpenSymbol"/>
      </w:rPr>
    </w:lvl>
    <w:lvl w:ilvl="7" w:tplc="07022D7A">
      <w:start w:val="1"/>
      <w:numFmt w:val="bullet"/>
      <w:lvlText w:val="▪"/>
      <w:lvlJc w:val="left"/>
      <w:pPr>
        <w:ind w:left="1814" w:hanging="227"/>
      </w:pPr>
      <w:rPr>
        <w:rFonts w:ascii="OpenSymbol" w:eastAsia="OpenSymbol" w:hAnsi="OpenSymbol" w:cs="OpenSymbol"/>
      </w:rPr>
    </w:lvl>
    <w:lvl w:ilvl="8" w:tplc="247CF21C">
      <w:start w:val="1"/>
      <w:numFmt w:val="bullet"/>
      <w:lvlText w:val="▪"/>
      <w:lvlJc w:val="left"/>
      <w:pPr>
        <w:ind w:left="2041" w:hanging="227"/>
      </w:pPr>
      <w:rPr>
        <w:rFonts w:ascii="OpenSymbol" w:eastAsia="OpenSymbol" w:hAnsi="OpenSymbol" w:cs="OpenSymbol"/>
      </w:rPr>
    </w:lvl>
  </w:abstractNum>
  <w:abstractNum w:abstractNumId="12" w15:restartNumberingAfterBreak="0">
    <w:nsid w:val="3B154277"/>
    <w:multiLevelType w:val="hybridMultilevel"/>
    <w:tmpl w:val="28A0F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F7736A"/>
    <w:multiLevelType w:val="multilevel"/>
    <w:tmpl w:val="D11A5552"/>
    <w:styleLink w:val="Numbering5"/>
    <w:lvl w:ilvl="0">
      <w:start w:val="1"/>
      <w:numFmt w:val="decimal"/>
      <w:pStyle w:val="Numbering5"/>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start w:val="1"/>
      <w:numFmt w:val="bullet"/>
      <w:lvlText w:val="•"/>
      <w:lvlJc w:val="left"/>
      <w:pPr>
        <w:ind w:left="1134" w:hanging="224"/>
      </w:pPr>
      <w:rPr>
        <w:rFonts w:ascii="OpenSymbol" w:hAnsi="OpenSymbol"/>
      </w:rPr>
    </w:lvl>
    <w:lvl w:ilvl="4">
      <w:start w:val="1"/>
      <w:numFmt w:val="bullet"/>
      <w:lvlText w:val="•"/>
      <w:lvlJc w:val="left"/>
      <w:pPr>
        <w:ind w:left="1358" w:hanging="224"/>
      </w:pPr>
      <w:rPr>
        <w:rFonts w:ascii="OpenSymbol" w:hAnsi="OpenSymbol"/>
      </w:rPr>
    </w:lvl>
    <w:lvl w:ilvl="5">
      <w:start w:val="1"/>
      <w:numFmt w:val="bullet"/>
      <w:lvlText w:val="•"/>
      <w:lvlJc w:val="left"/>
      <w:pPr>
        <w:ind w:left="1582" w:hanging="224"/>
      </w:pPr>
      <w:rPr>
        <w:rFonts w:ascii="OpenSymbol" w:hAnsi="OpenSymbol"/>
      </w:rPr>
    </w:lvl>
    <w:lvl w:ilvl="6">
      <w:start w:val="1"/>
      <w:numFmt w:val="bullet"/>
      <w:lvlText w:val="•"/>
      <w:lvlJc w:val="left"/>
      <w:pPr>
        <w:ind w:left="1806" w:hanging="224"/>
      </w:pPr>
      <w:rPr>
        <w:rFonts w:ascii="OpenSymbol" w:hAnsi="OpenSymbol"/>
      </w:rPr>
    </w:lvl>
    <w:lvl w:ilvl="7">
      <w:start w:val="1"/>
      <w:numFmt w:val="bullet"/>
      <w:lvlText w:val="•"/>
      <w:lvlJc w:val="left"/>
      <w:pPr>
        <w:ind w:left="2030" w:hanging="224"/>
      </w:pPr>
      <w:rPr>
        <w:rFonts w:ascii="OpenSymbol" w:hAnsi="OpenSymbol"/>
      </w:rPr>
    </w:lvl>
    <w:lvl w:ilvl="8">
      <w:start w:val="1"/>
      <w:numFmt w:val="bullet"/>
      <w:lvlText w:val="•"/>
      <w:lvlJc w:val="left"/>
      <w:pPr>
        <w:ind w:left="2254" w:hanging="224"/>
      </w:pPr>
      <w:rPr>
        <w:rFonts w:ascii="OpenSymbol" w:hAnsi="OpenSymbol"/>
      </w:rPr>
    </w:lvl>
  </w:abstractNum>
  <w:abstractNum w:abstractNumId="14" w15:restartNumberingAfterBreak="0">
    <w:nsid w:val="44F37264"/>
    <w:multiLevelType w:val="hybridMultilevel"/>
    <w:tmpl w:val="610C5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CA1506"/>
    <w:multiLevelType w:val="hybridMultilevel"/>
    <w:tmpl w:val="930CA756"/>
    <w:styleLink w:val="RTFNum2"/>
    <w:lvl w:ilvl="0" w:tplc="325A2052">
      <w:start w:val="1"/>
      <w:numFmt w:val="bullet"/>
      <w:pStyle w:val="RTFNum2"/>
      <w:lvlText w:val=""/>
      <w:lvlJc w:val="left"/>
      <w:pPr>
        <w:ind w:left="360" w:hanging="360"/>
      </w:pPr>
      <w:rPr>
        <w:rFonts w:ascii="Wingdings" w:eastAsia="Wingdings" w:hAnsi="Wingdings" w:cs="Wingdings"/>
      </w:rPr>
    </w:lvl>
    <w:lvl w:ilvl="1" w:tplc="74905292">
      <w:start w:val="1"/>
      <w:numFmt w:val="bullet"/>
      <w:lvlText w:val=""/>
      <w:lvlJc w:val="left"/>
      <w:pPr>
        <w:ind w:left="720" w:hanging="360"/>
      </w:pPr>
      <w:rPr>
        <w:rFonts w:ascii="Wingdings" w:eastAsia="Wingdings" w:hAnsi="Wingdings" w:cs="Wingdings"/>
      </w:rPr>
    </w:lvl>
    <w:lvl w:ilvl="2" w:tplc="093A585E">
      <w:start w:val="1"/>
      <w:numFmt w:val="bullet"/>
      <w:lvlText w:val=""/>
      <w:lvlJc w:val="left"/>
      <w:pPr>
        <w:ind w:left="1080" w:hanging="360"/>
      </w:pPr>
      <w:rPr>
        <w:rFonts w:ascii="Wingdings" w:eastAsia="Wingdings" w:hAnsi="Wingdings" w:cs="Wingdings"/>
      </w:rPr>
    </w:lvl>
    <w:lvl w:ilvl="3" w:tplc="8098D772">
      <w:start w:val="1"/>
      <w:numFmt w:val="bullet"/>
      <w:lvlText w:val=""/>
      <w:lvlJc w:val="left"/>
      <w:pPr>
        <w:ind w:left="1440" w:hanging="360"/>
      </w:pPr>
      <w:rPr>
        <w:rFonts w:ascii="Wingdings" w:eastAsia="Wingdings" w:hAnsi="Wingdings" w:cs="Wingdings"/>
      </w:rPr>
    </w:lvl>
    <w:lvl w:ilvl="4" w:tplc="B30A2AC6">
      <w:start w:val="1"/>
      <w:numFmt w:val="bullet"/>
      <w:lvlText w:val=""/>
      <w:lvlJc w:val="left"/>
      <w:pPr>
        <w:ind w:left="1800" w:hanging="360"/>
      </w:pPr>
      <w:rPr>
        <w:rFonts w:ascii="Wingdings" w:eastAsia="Wingdings" w:hAnsi="Wingdings" w:cs="Wingdings"/>
      </w:rPr>
    </w:lvl>
    <w:lvl w:ilvl="5" w:tplc="5E9C01E6">
      <w:start w:val="1"/>
      <w:numFmt w:val="bullet"/>
      <w:lvlText w:val=""/>
      <w:lvlJc w:val="left"/>
      <w:pPr>
        <w:ind w:left="2160" w:hanging="360"/>
      </w:pPr>
      <w:rPr>
        <w:rFonts w:ascii="Wingdings" w:eastAsia="Wingdings" w:hAnsi="Wingdings" w:cs="Wingdings"/>
      </w:rPr>
    </w:lvl>
    <w:lvl w:ilvl="6" w:tplc="2AE01F12">
      <w:start w:val="1"/>
      <w:numFmt w:val="bullet"/>
      <w:lvlText w:val=""/>
      <w:lvlJc w:val="left"/>
      <w:pPr>
        <w:ind w:left="2520" w:hanging="360"/>
      </w:pPr>
      <w:rPr>
        <w:rFonts w:ascii="Wingdings" w:eastAsia="Wingdings" w:hAnsi="Wingdings" w:cs="Wingdings"/>
      </w:rPr>
    </w:lvl>
    <w:lvl w:ilvl="7" w:tplc="64FA24BE">
      <w:start w:val="1"/>
      <w:numFmt w:val="bullet"/>
      <w:lvlText w:val=""/>
      <w:lvlJc w:val="left"/>
      <w:pPr>
        <w:ind w:left="2880" w:hanging="360"/>
      </w:pPr>
      <w:rPr>
        <w:rFonts w:ascii="Wingdings" w:eastAsia="Wingdings" w:hAnsi="Wingdings" w:cs="Wingdings"/>
      </w:rPr>
    </w:lvl>
    <w:lvl w:ilvl="8" w:tplc="E2F21BE0">
      <w:start w:val="1"/>
      <w:numFmt w:val="bullet"/>
      <w:lvlText w:val=""/>
      <w:lvlJc w:val="left"/>
      <w:pPr>
        <w:ind w:left="3240" w:hanging="360"/>
      </w:pPr>
      <w:rPr>
        <w:rFonts w:ascii="Wingdings" w:eastAsia="Wingdings" w:hAnsi="Wingdings" w:cs="Wingdings"/>
      </w:rPr>
    </w:lvl>
  </w:abstractNum>
  <w:abstractNum w:abstractNumId="16" w15:restartNumberingAfterBreak="0">
    <w:nsid w:val="5A827A01"/>
    <w:multiLevelType w:val="hybridMultilevel"/>
    <w:tmpl w:val="BA4C9EC8"/>
    <w:styleLink w:val="Liste21"/>
    <w:lvl w:ilvl="0" w:tplc="FF2613CE">
      <w:start w:val="1"/>
      <w:numFmt w:val="bullet"/>
      <w:pStyle w:val="Liste21"/>
      <w:lvlText w:val="□"/>
      <w:lvlJc w:val="left"/>
      <w:pPr>
        <w:ind w:left="170" w:hanging="170"/>
      </w:pPr>
      <w:rPr>
        <w:rFonts w:ascii="OpenSymbol" w:eastAsia="OpenSymbol" w:hAnsi="OpenSymbol" w:cs="OpenSymbol"/>
      </w:rPr>
    </w:lvl>
    <w:lvl w:ilvl="1" w:tplc="13424BB0">
      <w:start w:val="1"/>
      <w:numFmt w:val="bullet"/>
      <w:lvlText w:val="□"/>
      <w:lvlJc w:val="left"/>
      <w:pPr>
        <w:ind w:left="567" w:hanging="340"/>
      </w:pPr>
      <w:rPr>
        <w:rFonts w:ascii="OpenSymbol" w:eastAsia="OpenSymbol" w:hAnsi="OpenSymbol" w:cs="OpenSymbol"/>
      </w:rPr>
    </w:lvl>
    <w:lvl w:ilvl="2" w:tplc="155CC99C">
      <w:start w:val="1"/>
      <w:numFmt w:val="bullet"/>
      <w:lvlText w:val="□"/>
      <w:lvlJc w:val="left"/>
      <w:pPr>
        <w:ind w:left="510" w:hanging="170"/>
      </w:pPr>
      <w:rPr>
        <w:rFonts w:ascii="OpenSymbol" w:eastAsia="OpenSymbol" w:hAnsi="OpenSymbol" w:cs="OpenSymbol"/>
      </w:rPr>
    </w:lvl>
    <w:lvl w:ilvl="3" w:tplc="00F8960C">
      <w:start w:val="1"/>
      <w:numFmt w:val="bullet"/>
      <w:lvlText w:val="□"/>
      <w:lvlJc w:val="left"/>
      <w:pPr>
        <w:ind w:left="680" w:hanging="170"/>
      </w:pPr>
      <w:rPr>
        <w:rFonts w:ascii="OpenSymbol" w:eastAsia="OpenSymbol" w:hAnsi="OpenSymbol" w:cs="OpenSymbol"/>
      </w:rPr>
    </w:lvl>
    <w:lvl w:ilvl="4" w:tplc="D39E03D2">
      <w:start w:val="1"/>
      <w:numFmt w:val="bullet"/>
      <w:lvlText w:val="□"/>
      <w:lvlJc w:val="left"/>
      <w:pPr>
        <w:ind w:left="850" w:hanging="170"/>
      </w:pPr>
      <w:rPr>
        <w:rFonts w:ascii="OpenSymbol" w:eastAsia="OpenSymbol" w:hAnsi="OpenSymbol" w:cs="OpenSymbol"/>
      </w:rPr>
    </w:lvl>
    <w:lvl w:ilvl="5" w:tplc="F9E2E550">
      <w:start w:val="1"/>
      <w:numFmt w:val="bullet"/>
      <w:lvlText w:val="□"/>
      <w:lvlJc w:val="left"/>
      <w:pPr>
        <w:ind w:left="1020" w:hanging="170"/>
      </w:pPr>
      <w:rPr>
        <w:rFonts w:ascii="OpenSymbol" w:eastAsia="OpenSymbol" w:hAnsi="OpenSymbol" w:cs="OpenSymbol"/>
      </w:rPr>
    </w:lvl>
    <w:lvl w:ilvl="6" w:tplc="AD4A784A">
      <w:start w:val="1"/>
      <w:numFmt w:val="bullet"/>
      <w:lvlText w:val="□"/>
      <w:lvlJc w:val="left"/>
      <w:pPr>
        <w:ind w:left="1191" w:hanging="170"/>
      </w:pPr>
      <w:rPr>
        <w:rFonts w:ascii="OpenSymbol" w:eastAsia="OpenSymbol" w:hAnsi="OpenSymbol" w:cs="OpenSymbol"/>
      </w:rPr>
    </w:lvl>
    <w:lvl w:ilvl="7" w:tplc="40B24474">
      <w:start w:val="1"/>
      <w:numFmt w:val="bullet"/>
      <w:lvlText w:val="□"/>
      <w:lvlJc w:val="left"/>
      <w:pPr>
        <w:ind w:left="1361" w:hanging="170"/>
      </w:pPr>
      <w:rPr>
        <w:rFonts w:ascii="OpenSymbol" w:eastAsia="OpenSymbol" w:hAnsi="OpenSymbol" w:cs="OpenSymbol"/>
      </w:rPr>
    </w:lvl>
    <w:lvl w:ilvl="8" w:tplc="6108D820">
      <w:start w:val="1"/>
      <w:numFmt w:val="bullet"/>
      <w:lvlText w:val="□"/>
      <w:lvlJc w:val="left"/>
      <w:pPr>
        <w:ind w:left="1531" w:hanging="170"/>
      </w:pPr>
      <w:rPr>
        <w:rFonts w:ascii="OpenSymbol" w:eastAsia="OpenSymbol" w:hAnsi="OpenSymbol" w:cs="OpenSymbol"/>
      </w:rPr>
    </w:lvl>
  </w:abstractNum>
  <w:abstractNum w:abstractNumId="17" w15:restartNumberingAfterBreak="0">
    <w:nsid w:val="5BE65735"/>
    <w:multiLevelType w:val="hybridMultilevel"/>
    <w:tmpl w:val="A9C47378"/>
    <w:styleLink w:val="Liste41"/>
    <w:lvl w:ilvl="0" w:tplc="5694E804">
      <w:start w:val="1"/>
      <w:numFmt w:val="bullet"/>
      <w:pStyle w:val="Liste41"/>
      <w:lvlText w:val="➢"/>
      <w:lvlJc w:val="left"/>
      <w:pPr>
        <w:ind w:left="227" w:hanging="227"/>
      </w:pPr>
      <w:rPr>
        <w:rFonts w:ascii="OpenSymbol" w:hAnsi="OpenSymbol"/>
      </w:rPr>
    </w:lvl>
    <w:lvl w:ilvl="1" w:tplc="9DBA9252">
      <w:start w:val="1"/>
      <w:numFmt w:val="bullet"/>
      <w:lvlText w:val=""/>
      <w:lvlJc w:val="left"/>
      <w:pPr>
        <w:ind w:left="454" w:hanging="227"/>
      </w:pPr>
      <w:rPr>
        <w:rFonts w:ascii="OpenSymbol" w:hAnsi="OpenSymbol"/>
      </w:rPr>
    </w:lvl>
    <w:lvl w:ilvl="2" w:tplc="FE56C5BA">
      <w:start w:val="1"/>
      <w:numFmt w:val="bullet"/>
      <w:lvlText w:val=""/>
      <w:lvlJc w:val="left"/>
      <w:pPr>
        <w:ind w:left="680" w:hanging="227"/>
      </w:pPr>
      <w:rPr>
        <w:rFonts w:ascii="OpenSymbol" w:hAnsi="OpenSymbol"/>
      </w:rPr>
    </w:lvl>
    <w:lvl w:ilvl="3" w:tplc="049C2432">
      <w:start w:val="1"/>
      <w:numFmt w:val="bullet"/>
      <w:lvlText w:val=""/>
      <w:lvlJc w:val="left"/>
      <w:pPr>
        <w:ind w:left="907" w:hanging="227"/>
      </w:pPr>
      <w:rPr>
        <w:rFonts w:ascii="OpenSymbol" w:hAnsi="OpenSymbol"/>
      </w:rPr>
    </w:lvl>
    <w:lvl w:ilvl="4" w:tplc="D58E2F40">
      <w:start w:val="1"/>
      <w:numFmt w:val="bullet"/>
      <w:lvlText w:val=""/>
      <w:lvlJc w:val="left"/>
      <w:pPr>
        <w:ind w:left="1134" w:hanging="227"/>
      </w:pPr>
      <w:rPr>
        <w:rFonts w:ascii="OpenSymbol" w:hAnsi="OpenSymbol"/>
      </w:rPr>
    </w:lvl>
    <w:lvl w:ilvl="5" w:tplc="F168B9FA">
      <w:start w:val="1"/>
      <w:numFmt w:val="bullet"/>
      <w:lvlText w:val=""/>
      <w:lvlJc w:val="left"/>
      <w:pPr>
        <w:ind w:left="1361" w:hanging="227"/>
      </w:pPr>
      <w:rPr>
        <w:rFonts w:ascii="OpenSymbol" w:hAnsi="OpenSymbol"/>
      </w:rPr>
    </w:lvl>
    <w:lvl w:ilvl="6" w:tplc="5B3203C0">
      <w:start w:val="1"/>
      <w:numFmt w:val="bullet"/>
      <w:lvlText w:val=""/>
      <w:lvlJc w:val="left"/>
      <w:pPr>
        <w:ind w:left="1587" w:hanging="227"/>
      </w:pPr>
      <w:rPr>
        <w:rFonts w:ascii="OpenSymbol" w:hAnsi="OpenSymbol"/>
      </w:rPr>
    </w:lvl>
    <w:lvl w:ilvl="7" w:tplc="15B04EB8">
      <w:start w:val="1"/>
      <w:numFmt w:val="bullet"/>
      <w:lvlText w:val=""/>
      <w:lvlJc w:val="left"/>
      <w:pPr>
        <w:ind w:left="1814" w:hanging="227"/>
      </w:pPr>
      <w:rPr>
        <w:rFonts w:ascii="OpenSymbol" w:hAnsi="OpenSymbol"/>
      </w:rPr>
    </w:lvl>
    <w:lvl w:ilvl="8" w:tplc="5BD8DA7C">
      <w:start w:val="1"/>
      <w:numFmt w:val="bullet"/>
      <w:lvlText w:val=""/>
      <w:lvlJc w:val="left"/>
      <w:pPr>
        <w:ind w:left="2041" w:hanging="227"/>
      </w:pPr>
      <w:rPr>
        <w:rFonts w:ascii="OpenSymbol" w:hAnsi="OpenSymbol"/>
      </w:rPr>
    </w:lvl>
  </w:abstractNum>
  <w:abstractNum w:abstractNumId="18" w15:restartNumberingAfterBreak="0">
    <w:nsid w:val="5EFF3064"/>
    <w:multiLevelType w:val="hybridMultilevel"/>
    <w:tmpl w:val="336288C6"/>
    <w:styleLink w:val="Numbering11"/>
    <w:lvl w:ilvl="0" w:tplc="84BED634">
      <w:start w:val="1"/>
      <w:numFmt w:val="decimal"/>
      <w:pStyle w:val="Numbering11"/>
      <w:lvlText w:val="%1."/>
      <w:lvlJc w:val="left"/>
      <w:pPr>
        <w:ind w:left="283" w:hanging="283"/>
      </w:pPr>
    </w:lvl>
    <w:lvl w:ilvl="1" w:tplc="3A6CBCAC">
      <w:start w:val="1"/>
      <w:numFmt w:val="decimal"/>
      <w:lvlText w:val="%2."/>
      <w:lvlJc w:val="left"/>
      <w:pPr>
        <w:ind w:left="567" w:hanging="283"/>
      </w:pPr>
    </w:lvl>
    <w:lvl w:ilvl="2" w:tplc="86365D00">
      <w:start w:val="1"/>
      <w:numFmt w:val="decimal"/>
      <w:lvlText w:val="%3."/>
      <w:lvlJc w:val="left"/>
      <w:pPr>
        <w:ind w:left="850" w:hanging="283"/>
      </w:pPr>
    </w:lvl>
    <w:lvl w:ilvl="3" w:tplc="30D82344">
      <w:start w:val="1"/>
      <w:numFmt w:val="decimal"/>
      <w:lvlText w:val="%4."/>
      <w:lvlJc w:val="left"/>
      <w:pPr>
        <w:ind w:left="1134" w:hanging="283"/>
      </w:pPr>
    </w:lvl>
    <w:lvl w:ilvl="4" w:tplc="74E2827C">
      <w:start w:val="1"/>
      <w:numFmt w:val="decimal"/>
      <w:lvlText w:val="%5."/>
      <w:lvlJc w:val="left"/>
      <w:pPr>
        <w:ind w:left="1417" w:hanging="283"/>
      </w:pPr>
    </w:lvl>
    <w:lvl w:ilvl="5" w:tplc="6E7ABF98">
      <w:start w:val="1"/>
      <w:numFmt w:val="decimal"/>
      <w:lvlText w:val="%6."/>
      <w:lvlJc w:val="left"/>
      <w:pPr>
        <w:ind w:left="1701" w:hanging="283"/>
      </w:pPr>
    </w:lvl>
    <w:lvl w:ilvl="6" w:tplc="BAAE3F4A">
      <w:start w:val="1"/>
      <w:numFmt w:val="decimal"/>
      <w:lvlText w:val="%7."/>
      <w:lvlJc w:val="left"/>
      <w:pPr>
        <w:ind w:left="1984" w:hanging="283"/>
      </w:pPr>
    </w:lvl>
    <w:lvl w:ilvl="7" w:tplc="4CE8B514">
      <w:start w:val="1"/>
      <w:numFmt w:val="decimal"/>
      <w:lvlText w:val="%8."/>
      <w:lvlJc w:val="left"/>
      <w:pPr>
        <w:ind w:left="2268" w:hanging="283"/>
      </w:pPr>
    </w:lvl>
    <w:lvl w:ilvl="8" w:tplc="3C62CCB8">
      <w:start w:val="1"/>
      <w:numFmt w:val="decimal"/>
      <w:lvlText w:val="%9."/>
      <w:lvlJc w:val="left"/>
      <w:pPr>
        <w:ind w:left="2551" w:hanging="283"/>
      </w:pPr>
    </w:lvl>
  </w:abstractNum>
  <w:abstractNum w:abstractNumId="19" w15:restartNumberingAfterBreak="0">
    <w:nsid w:val="6161210D"/>
    <w:multiLevelType w:val="hybridMultilevel"/>
    <w:tmpl w:val="3FBECB0C"/>
    <w:lvl w:ilvl="0" w:tplc="BFB2C770">
      <w:start w:val="1"/>
      <w:numFmt w:val="bullet"/>
      <w:lvlText w:val=""/>
      <w:lvlPicBulletId w:val="0"/>
      <w:lvlJc w:val="left"/>
      <w:pPr>
        <w:ind w:left="720" w:hanging="360"/>
      </w:pPr>
      <w:rPr>
        <w:rFonts w:ascii="Symbol" w:hAnsi="Symbol" w:hint="default"/>
        <w:color w:val="auto"/>
        <w:sz w:val="15"/>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763573"/>
    <w:multiLevelType w:val="hybridMultilevel"/>
    <w:tmpl w:val="60FE822E"/>
    <w:styleLink w:val="Liste31"/>
    <w:lvl w:ilvl="0" w:tplc="B5A4C542">
      <w:start w:val="1"/>
      <w:numFmt w:val="bullet"/>
      <w:pStyle w:val="Liste31"/>
      <w:lvlText w:val="☑"/>
      <w:lvlJc w:val="left"/>
      <w:pPr>
        <w:ind w:left="224" w:hanging="224"/>
      </w:pPr>
      <w:rPr>
        <w:rFonts w:ascii="OpenSymbol" w:hAnsi="OpenSymbol"/>
      </w:rPr>
    </w:lvl>
    <w:lvl w:ilvl="1" w:tplc="191826F4">
      <w:start w:val="1"/>
      <w:numFmt w:val="bullet"/>
      <w:lvlText w:val="□"/>
      <w:lvlJc w:val="left"/>
      <w:pPr>
        <w:ind w:left="448" w:hanging="224"/>
      </w:pPr>
      <w:rPr>
        <w:rFonts w:ascii="OpenSymbol" w:hAnsi="OpenSymbol"/>
      </w:rPr>
    </w:lvl>
    <w:lvl w:ilvl="2" w:tplc="BBFC48B8">
      <w:start w:val="1"/>
      <w:numFmt w:val="bullet"/>
      <w:lvlText w:val="☑"/>
      <w:lvlJc w:val="left"/>
      <w:pPr>
        <w:ind w:left="224" w:hanging="224"/>
      </w:pPr>
      <w:rPr>
        <w:rFonts w:ascii="OpenSymbol" w:hAnsi="OpenSymbol"/>
      </w:rPr>
    </w:lvl>
    <w:lvl w:ilvl="3" w:tplc="0FCE8FEE">
      <w:start w:val="1"/>
      <w:numFmt w:val="bullet"/>
      <w:lvlText w:val="□"/>
      <w:lvlJc w:val="left"/>
      <w:pPr>
        <w:ind w:left="448" w:hanging="224"/>
      </w:pPr>
      <w:rPr>
        <w:rFonts w:ascii="OpenSymbol" w:hAnsi="OpenSymbol"/>
      </w:rPr>
    </w:lvl>
    <w:lvl w:ilvl="4" w:tplc="29FC0320">
      <w:start w:val="1"/>
      <w:numFmt w:val="bullet"/>
      <w:lvlText w:val="☑"/>
      <w:lvlJc w:val="left"/>
      <w:pPr>
        <w:ind w:left="224" w:hanging="224"/>
      </w:pPr>
      <w:rPr>
        <w:rFonts w:ascii="OpenSymbol" w:hAnsi="OpenSymbol"/>
      </w:rPr>
    </w:lvl>
    <w:lvl w:ilvl="5" w:tplc="6226AB40">
      <w:start w:val="1"/>
      <w:numFmt w:val="bullet"/>
      <w:lvlText w:val="□"/>
      <w:lvlJc w:val="left"/>
      <w:pPr>
        <w:ind w:left="448" w:hanging="224"/>
      </w:pPr>
      <w:rPr>
        <w:rFonts w:ascii="OpenSymbol" w:hAnsi="OpenSymbol"/>
      </w:rPr>
    </w:lvl>
    <w:lvl w:ilvl="6" w:tplc="6B38B99E">
      <w:start w:val="1"/>
      <w:numFmt w:val="bullet"/>
      <w:lvlText w:val="☑"/>
      <w:lvlJc w:val="left"/>
      <w:pPr>
        <w:ind w:left="224" w:hanging="224"/>
      </w:pPr>
      <w:rPr>
        <w:rFonts w:ascii="OpenSymbol" w:hAnsi="OpenSymbol"/>
      </w:rPr>
    </w:lvl>
    <w:lvl w:ilvl="7" w:tplc="98822560">
      <w:start w:val="1"/>
      <w:numFmt w:val="bullet"/>
      <w:lvlText w:val="□"/>
      <w:lvlJc w:val="left"/>
      <w:pPr>
        <w:ind w:left="448" w:hanging="224"/>
      </w:pPr>
      <w:rPr>
        <w:rFonts w:ascii="OpenSymbol" w:hAnsi="OpenSymbol"/>
      </w:rPr>
    </w:lvl>
    <w:lvl w:ilvl="8" w:tplc="2334C50E">
      <w:start w:val="1"/>
      <w:numFmt w:val="bullet"/>
      <w:lvlText w:val="☑"/>
      <w:lvlJc w:val="left"/>
      <w:pPr>
        <w:ind w:left="224" w:hanging="224"/>
      </w:pPr>
      <w:rPr>
        <w:rFonts w:ascii="OpenSymbol" w:hAnsi="OpenSymbol"/>
      </w:rPr>
    </w:lvl>
  </w:abstractNum>
  <w:abstractNum w:abstractNumId="21" w15:restartNumberingAfterBreak="0">
    <w:nsid w:val="68350A08"/>
    <w:multiLevelType w:val="multilevel"/>
    <w:tmpl w:val="1D12A350"/>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6C4E2C88"/>
    <w:multiLevelType w:val="hybridMultilevel"/>
    <w:tmpl w:val="45925F52"/>
    <w:styleLink w:val="Liste51"/>
    <w:lvl w:ilvl="0" w:tplc="2832717C">
      <w:start w:val="1"/>
      <w:numFmt w:val="bullet"/>
      <w:pStyle w:val="Liste51"/>
      <w:lvlText w:val="✗"/>
      <w:lvlJc w:val="left"/>
      <w:pPr>
        <w:ind w:left="227" w:hanging="227"/>
      </w:pPr>
      <w:rPr>
        <w:rFonts w:ascii="OpenSymbol" w:hAnsi="OpenSymbol"/>
      </w:rPr>
    </w:lvl>
    <w:lvl w:ilvl="1" w:tplc="016CEEC4">
      <w:start w:val="1"/>
      <w:numFmt w:val="bullet"/>
      <w:lvlText w:val="✗"/>
      <w:lvlJc w:val="left"/>
      <w:pPr>
        <w:ind w:left="454" w:hanging="227"/>
      </w:pPr>
      <w:rPr>
        <w:rFonts w:ascii="OpenSymbol" w:hAnsi="OpenSymbol"/>
      </w:rPr>
    </w:lvl>
    <w:lvl w:ilvl="2" w:tplc="8C30982A">
      <w:start w:val="1"/>
      <w:numFmt w:val="bullet"/>
      <w:lvlText w:val="✗"/>
      <w:lvlJc w:val="left"/>
      <w:pPr>
        <w:ind w:left="680" w:hanging="227"/>
      </w:pPr>
      <w:rPr>
        <w:rFonts w:ascii="OpenSymbol" w:hAnsi="OpenSymbol"/>
      </w:rPr>
    </w:lvl>
    <w:lvl w:ilvl="3" w:tplc="1A00F18E">
      <w:start w:val="1"/>
      <w:numFmt w:val="bullet"/>
      <w:lvlText w:val="✗"/>
      <w:lvlJc w:val="left"/>
      <w:pPr>
        <w:ind w:left="907" w:hanging="227"/>
      </w:pPr>
      <w:rPr>
        <w:rFonts w:ascii="OpenSymbol" w:hAnsi="OpenSymbol"/>
      </w:rPr>
    </w:lvl>
    <w:lvl w:ilvl="4" w:tplc="7F8CC15A">
      <w:start w:val="1"/>
      <w:numFmt w:val="bullet"/>
      <w:lvlText w:val="✗"/>
      <w:lvlJc w:val="left"/>
      <w:pPr>
        <w:ind w:left="1134" w:hanging="227"/>
      </w:pPr>
      <w:rPr>
        <w:rFonts w:ascii="OpenSymbol" w:hAnsi="OpenSymbol"/>
      </w:rPr>
    </w:lvl>
    <w:lvl w:ilvl="5" w:tplc="49B4D9A0">
      <w:start w:val="1"/>
      <w:numFmt w:val="bullet"/>
      <w:lvlText w:val="✗"/>
      <w:lvlJc w:val="left"/>
      <w:pPr>
        <w:ind w:left="1361" w:hanging="227"/>
      </w:pPr>
      <w:rPr>
        <w:rFonts w:ascii="OpenSymbol" w:hAnsi="OpenSymbol"/>
      </w:rPr>
    </w:lvl>
    <w:lvl w:ilvl="6" w:tplc="4FC24AA0">
      <w:start w:val="1"/>
      <w:numFmt w:val="bullet"/>
      <w:lvlText w:val="✗"/>
      <w:lvlJc w:val="left"/>
      <w:pPr>
        <w:ind w:left="1587" w:hanging="227"/>
      </w:pPr>
      <w:rPr>
        <w:rFonts w:ascii="OpenSymbol" w:hAnsi="OpenSymbol"/>
      </w:rPr>
    </w:lvl>
    <w:lvl w:ilvl="7" w:tplc="6F605720">
      <w:start w:val="1"/>
      <w:numFmt w:val="bullet"/>
      <w:lvlText w:val="✗"/>
      <w:lvlJc w:val="left"/>
      <w:pPr>
        <w:ind w:left="1814" w:hanging="227"/>
      </w:pPr>
      <w:rPr>
        <w:rFonts w:ascii="OpenSymbol" w:hAnsi="OpenSymbol"/>
      </w:rPr>
    </w:lvl>
    <w:lvl w:ilvl="8" w:tplc="FF529F1A">
      <w:start w:val="1"/>
      <w:numFmt w:val="bullet"/>
      <w:lvlText w:val="✗"/>
      <w:lvlJc w:val="left"/>
      <w:pPr>
        <w:ind w:left="2041" w:hanging="227"/>
      </w:pPr>
      <w:rPr>
        <w:rFonts w:ascii="OpenSymbol" w:hAnsi="OpenSymbol"/>
      </w:rPr>
    </w:lvl>
  </w:abstractNum>
  <w:abstractNum w:abstractNumId="23" w15:restartNumberingAfterBreak="0">
    <w:nsid w:val="74D432FD"/>
    <w:multiLevelType w:val="hybridMultilevel"/>
    <w:tmpl w:val="9BF2241C"/>
    <w:styleLink w:val="RTFNum4"/>
    <w:lvl w:ilvl="0" w:tplc="99F2590A">
      <w:start w:val="1"/>
      <w:numFmt w:val="bullet"/>
      <w:pStyle w:val="RTFNum4"/>
      <w:lvlText w:val=""/>
      <w:lvlJc w:val="left"/>
      <w:pPr>
        <w:ind w:left="720" w:hanging="360"/>
      </w:pPr>
      <w:rPr>
        <w:rFonts w:ascii="Wingdings" w:eastAsia="Wingdings" w:hAnsi="Wingdings" w:cs="Wingdings"/>
        <w:sz w:val="20"/>
        <w:szCs w:val="20"/>
      </w:rPr>
    </w:lvl>
    <w:lvl w:ilvl="1" w:tplc="4D460778">
      <w:start w:val="1"/>
      <w:numFmt w:val="bullet"/>
      <w:lvlText w:val="o"/>
      <w:lvlJc w:val="left"/>
      <w:pPr>
        <w:ind w:left="1800" w:hanging="360"/>
      </w:pPr>
      <w:rPr>
        <w:rFonts w:ascii="Courier New" w:eastAsia="Courier New" w:hAnsi="Courier New" w:cs="Courier New"/>
      </w:rPr>
    </w:lvl>
    <w:lvl w:ilvl="2" w:tplc="D10664F4">
      <w:start w:val="1"/>
      <w:numFmt w:val="bullet"/>
      <w:lvlText w:val=""/>
      <w:lvlJc w:val="left"/>
      <w:pPr>
        <w:ind w:left="2520" w:hanging="360"/>
      </w:pPr>
      <w:rPr>
        <w:rFonts w:ascii="Wingdings" w:eastAsia="Wingdings" w:hAnsi="Wingdings" w:cs="Wingdings"/>
      </w:rPr>
    </w:lvl>
    <w:lvl w:ilvl="3" w:tplc="7B76DF60">
      <w:start w:val="1"/>
      <w:numFmt w:val="bullet"/>
      <w:lvlText w:val=""/>
      <w:lvlJc w:val="left"/>
      <w:pPr>
        <w:ind w:left="3240" w:hanging="360"/>
      </w:pPr>
      <w:rPr>
        <w:rFonts w:ascii="Symbol" w:eastAsia="Symbol" w:hAnsi="Symbol" w:cs="Symbol"/>
      </w:rPr>
    </w:lvl>
    <w:lvl w:ilvl="4" w:tplc="164CCBD2">
      <w:start w:val="1"/>
      <w:numFmt w:val="bullet"/>
      <w:lvlText w:val="o"/>
      <w:lvlJc w:val="left"/>
      <w:pPr>
        <w:ind w:left="3960" w:hanging="360"/>
      </w:pPr>
      <w:rPr>
        <w:rFonts w:ascii="Courier New" w:eastAsia="Courier New" w:hAnsi="Courier New" w:cs="Courier New"/>
      </w:rPr>
    </w:lvl>
    <w:lvl w:ilvl="5" w:tplc="F61A0B34">
      <w:start w:val="1"/>
      <w:numFmt w:val="bullet"/>
      <w:lvlText w:val=""/>
      <w:lvlJc w:val="left"/>
      <w:pPr>
        <w:ind w:left="4680" w:hanging="360"/>
      </w:pPr>
      <w:rPr>
        <w:rFonts w:ascii="Wingdings" w:eastAsia="Wingdings" w:hAnsi="Wingdings" w:cs="Wingdings"/>
      </w:rPr>
    </w:lvl>
    <w:lvl w:ilvl="6" w:tplc="27D213BC">
      <w:start w:val="1"/>
      <w:numFmt w:val="bullet"/>
      <w:lvlText w:val=""/>
      <w:lvlJc w:val="left"/>
      <w:pPr>
        <w:ind w:left="5400" w:hanging="360"/>
      </w:pPr>
      <w:rPr>
        <w:rFonts w:ascii="Symbol" w:eastAsia="Symbol" w:hAnsi="Symbol" w:cs="Symbol"/>
      </w:rPr>
    </w:lvl>
    <w:lvl w:ilvl="7" w:tplc="56EAE138">
      <w:start w:val="1"/>
      <w:numFmt w:val="bullet"/>
      <w:lvlText w:val="o"/>
      <w:lvlJc w:val="left"/>
      <w:pPr>
        <w:ind w:left="6120" w:hanging="360"/>
      </w:pPr>
      <w:rPr>
        <w:rFonts w:ascii="Courier New" w:eastAsia="Courier New" w:hAnsi="Courier New" w:cs="Courier New"/>
      </w:rPr>
    </w:lvl>
    <w:lvl w:ilvl="8" w:tplc="BC9E8DA2">
      <w:start w:val="1"/>
      <w:numFmt w:val="bullet"/>
      <w:lvlText w:val=""/>
      <w:lvlJc w:val="left"/>
      <w:pPr>
        <w:ind w:left="6840" w:hanging="360"/>
      </w:pPr>
      <w:rPr>
        <w:rFonts w:ascii="Wingdings" w:eastAsia="Wingdings" w:hAnsi="Wingdings" w:cs="Wingdings"/>
      </w:rPr>
    </w:lvl>
  </w:abstractNum>
  <w:abstractNum w:abstractNumId="24" w15:restartNumberingAfterBreak="0">
    <w:nsid w:val="7CAD4AAE"/>
    <w:multiLevelType w:val="hybridMultilevel"/>
    <w:tmpl w:val="5ECC42E6"/>
    <w:styleLink w:val="Numbering2"/>
    <w:lvl w:ilvl="0" w:tplc="D1C62F02">
      <w:start w:val="1"/>
      <w:numFmt w:val="decimal"/>
      <w:pStyle w:val="Numbering2"/>
      <w:lvlText w:val="%1"/>
      <w:lvlJc w:val="left"/>
      <w:pPr>
        <w:ind w:left="283" w:hanging="283"/>
      </w:pPr>
    </w:lvl>
    <w:lvl w:ilvl="1" w:tplc="EB36F6B6">
      <w:start w:val="2"/>
      <w:numFmt w:val="decimal"/>
      <w:lvlText w:val="%2"/>
      <w:lvlJc w:val="left"/>
      <w:pPr>
        <w:ind w:left="566" w:hanging="283"/>
      </w:pPr>
    </w:lvl>
    <w:lvl w:ilvl="2" w:tplc="63F62FE0">
      <w:start w:val="3"/>
      <w:numFmt w:val="decimal"/>
      <w:lvlText w:val="%3"/>
      <w:lvlJc w:val="left"/>
      <w:pPr>
        <w:ind w:left="1133" w:hanging="567"/>
      </w:pPr>
    </w:lvl>
    <w:lvl w:ilvl="3" w:tplc="13E0E878">
      <w:start w:val="4"/>
      <w:numFmt w:val="decimal"/>
      <w:lvlText w:val="%4"/>
      <w:lvlJc w:val="left"/>
      <w:pPr>
        <w:ind w:left="1842" w:hanging="709"/>
      </w:pPr>
    </w:lvl>
    <w:lvl w:ilvl="4" w:tplc="F044EDAA">
      <w:start w:val="5"/>
      <w:numFmt w:val="decimal"/>
      <w:lvlText w:val="%5"/>
      <w:lvlJc w:val="left"/>
      <w:pPr>
        <w:ind w:left="2692" w:hanging="850"/>
      </w:pPr>
    </w:lvl>
    <w:lvl w:ilvl="5" w:tplc="1D780E9C">
      <w:start w:val="6"/>
      <w:numFmt w:val="decimal"/>
      <w:lvlText w:val="%6"/>
      <w:lvlJc w:val="left"/>
      <w:pPr>
        <w:ind w:left="3713" w:hanging="1021"/>
      </w:pPr>
    </w:lvl>
    <w:lvl w:ilvl="6" w:tplc="E22C5AD8">
      <w:start w:val="7"/>
      <w:numFmt w:val="decimal"/>
      <w:lvlText w:val="%7"/>
      <w:lvlJc w:val="left"/>
      <w:pPr>
        <w:ind w:left="5017" w:hanging="1304"/>
      </w:pPr>
    </w:lvl>
    <w:lvl w:ilvl="7" w:tplc="6B4263E8">
      <w:start w:val="8"/>
      <w:numFmt w:val="decimal"/>
      <w:lvlText w:val="%8"/>
      <w:lvlJc w:val="left"/>
      <w:pPr>
        <w:ind w:left="6491" w:hanging="1474"/>
      </w:pPr>
    </w:lvl>
    <w:lvl w:ilvl="8" w:tplc="4C561002">
      <w:start w:val="9"/>
      <w:numFmt w:val="decimal"/>
      <w:lvlText w:val="%9"/>
      <w:lvlJc w:val="left"/>
      <w:pPr>
        <w:ind w:left="8079" w:hanging="1588"/>
      </w:pPr>
    </w:lvl>
  </w:abstractNum>
  <w:abstractNum w:abstractNumId="25" w15:restartNumberingAfterBreak="0">
    <w:nsid w:val="7CFC274A"/>
    <w:multiLevelType w:val="hybridMultilevel"/>
    <w:tmpl w:val="F628F0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14042">
    <w:abstractNumId w:val="4"/>
  </w:num>
  <w:num w:numId="2" w16cid:durableId="432556146">
    <w:abstractNumId w:val="18"/>
  </w:num>
  <w:num w:numId="3" w16cid:durableId="385494529">
    <w:abstractNumId w:val="24"/>
  </w:num>
  <w:num w:numId="4" w16cid:durableId="314990374">
    <w:abstractNumId w:val="1"/>
  </w:num>
  <w:num w:numId="5" w16cid:durableId="1004043596">
    <w:abstractNumId w:val="6"/>
  </w:num>
  <w:num w:numId="6" w16cid:durableId="1908808734">
    <w:abstractNumId w:val="9"/>
  </w:num>
  <w:num w:numId="7" w16cid:durableId="1939172700">
    <w:abstractNumId w:val="11"/>
  </w:num>
  <w:num w:numId="8" w16cid:durableId="727386894">
    <w:abstractNumId w:val="16"/>
  </w:num>
  <w:num w:numId="9" w16cid:durableId="1546016155">
    <w:abstractNumId w:val="20"/>
  </w:num>
  <w:num w:numId="10" w16cid:durableId="2049647595">
    <w:abstractNumId w:val="17"/>
  </w:num>
  <w:num w:numId="11" w16cid:durableId="525677041">
    <w:abstractNumId w:val="22"/>
  </w:num>
  <w:num w:numId="12" w16cid:durableId="2081562582">
    <w:abstractNumId w:val="15"/>
  </w:num>
  <w:num w:numId="13" w16cid:durableId="292907502">
    <w:abstractNumId w:val="3"/>
  </w:num>
  <w:num w:numId="14" w16cid:durableId="70352798">
    <w:abstractNumId w:val="23"/>
  </w:num>
  <w:num w:numId="15" w16cid:durableId="1448084858">
    <w:abstractNumId w:val="5"/>
  </w:num>
  <w:num w:numId="16" w16cid:durableId="1993748768">
    <w:abstractNumId w:val="9"/>
  </w:num>
  <w:num w:numId="17" w16cid:durableId="1069227756">
    <w:abstractNumId w:val="5"/>
  </w:num>
  <w:num w:numId="18" w16cid:durableId="903611217">
    <w:abstractNumId w:val="13"/>
  </w:num>
  <w:num w:numId="19" w16cid:durableId="2049530901">
    <w:abstractNumId w:val="10"/>
  </w:num>
  <w:num w:numId="20" w16cid:durableId="1704283077">
    <w:abstractNumId w:val="25"/>
  </w:num>
  <w:num w:numId="21" w16cid:durableId="1744177764">
    <w:abstractNumId w:val="8"/>
  </w:num>
  <w:num w:numId="22" w16cid:durableId="1312904734">
    <w:abstractNumId w:val="19"/>
  </w:num>
  <w:num w:numId="23" w16cid:durableId="1151216016">
    <w:abstractNumId w:val="12"/>
  </w:num>
  <w:num w:numId="24" w16cid:durableId="380446234">
    <w:abstractNumId w:val="7"/>
  </w:num>
  <w:num w:numId="25" w16cid:durableId="866407503">
    <w:abstractNumId w:val="14"/>
  </w:num>
  <w:num w:numId="26" w16cid:durableId="692650474">
    <w:abstractNumId w:val="0"/>
  </w:num>
  <w:num w:numId="27" w16cid:durableId="1270240498">
    <w:abstractNumId w:val="2"/>
  </w:num>
  <w:num w:numId="28" w16cid:durableId="99226996">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rome Moutoucomarapoule">
    <w15:presenceInfo w15:providerId="AD" w15:userId="S-1-5-21-259806812-1505768000-1035272434-22357"/>
  </w15:person>
  <w15:person w15:author="Elisabeth Jurvilliers-Zuccaro">
    <w15:presenceInfo w15:providerId="AD" w15:userId="S-1-5-21-3344208804-410444184-442601540-184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03"/>
    <w:rsid w:val="00043822"/>
    <w:rsid w:val="000B5371"/>
    <w:rsid w:val="000B5655"/>
    <w:rsid w:val="000C40A6"/>
    <w:rsid w:val="000C6B33"/>
    <w:rsid w:val="00145975"/>
    <w:rsid w:val="00171112"/>
    <w:rsid w:val="001711F3"/>
    <w:rsid w:val="001824F9"/>
    <w:rsid w:val="001D46DA"/>
    <w:rsid w:val="001F4CE1"/>
    <w:rsid w:val="002245F1"/>
    <w:rsid w:val="00263F50"/>
    <w:rsid w:val="002776B8"/>
    <w:rsid w:val="002853B8"/>
    <w:rsid w:val="002A627F"/>
    <w:rsid w:val="002D0972"/>
    <w:rsid w:val="002D56DF"/>
    <w:rsid w:val="003631BD"/>
    <w:rsid w:val="00383B3F"/>
    <w:rsid w:val="003C6C56"/>
    <w:rsid w:val="003D61D1"/>
    <w:rsid w:val="0041202A"/>
    <w:rsid w:val="00417C18"/>
    <w:rsid w:val="004639C4"/>
    <w:rsid w:val="004D6E74"/>
    <w:rsid w:val="00514A75"/>
    <w:rsid w:val="0052264D"/>
    <w:rsid w:val="005D3C08"/>
    <w:rsid w:val="006016C5"/>
    <w:rsid w:val="00603CB5"/>
    <w:rsid w:val="0065442E"/>
    <w:rsid w:val="006D3103"/>
    <w:rsid w:val="006E1ED6"/>
    <w:rsid w:val="00732507"/>
    <w:rsid w:val="0076651B"/>
    <w:rsid w:val="007713A3"/>
    <w:rsid w:val="00785156"/>
    <w:rsid w:val="007A22E3"/>
    <w:rsid w:val="00847CD8"/>
    <w:rsid w:val="008647F8"/>
    <w:rsid w:val="0087507C"/>
    <w:rsid w:val="00887466"/>
    <w:rsid w:val="008B384D"/>
    <w:rsid w:val="00923EE3"/>
    <w:rsid w:val="00A66D98"/>
    <w:rsid w:val="00A843DF"/>
    <w:rsid w:val="00B30F10"/>
    <w:rsid w:val="00BA55F0"/>
    <w:rsid w:val="00BE5E94"/>
    <w:rsid w:val="00C112F2"/>
    <w:rsid w:val="00C367A1"/>
    <w:rsid w:val="00C40D57"/>
    <w:rsid w:val="00C75947"/>
    <w:rsid w:val="00CE3B8A"/>
    <w:rsid w:val="00D110EA"/>
    <w:rsid w:val="00D43820"/>
    <w:rsid w:val="00D438E6"/>
    <w:rsid w:val="00D63E4D"/>
    <w:rsid w:val="00D7058D"/>
    <w:rsid w:val="00D74F8E"/>
    <w:rsid w:val="00DD7A6A"/>
    <w:rsid w:val="00E059C1"/>
    <w:rsid w:val="00E07AAA"/>
    <w:rsid w:val="00E14455"/>
    <w:rsid w:val="00E175FF"/>
    <w:rsid w:val="00E63FA0"/>
    <w:rsid w:val="00ED766F"/>
    <w:rsid w:val="00EE5E73"/>
    <w:rsid w:val="00F25B33"/>
    <w:rsid w:val="00F5621C"/>
    <w:rsid w:val="00F83F89"/>
    <w:rsid w:val="00FA6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295990"/>
  <w15:docId w15:val="{A3677B38-4E60-427C-AA49-A2B090C3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sz w:val="24"/>
        <w:szCs w:val="24"/>
        <w:lang w:val="fr-FR" w:eastAsia="ja-JP" w:bidi="fa-IR"/>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rsid w:val="001711F3"/>
    <w:pPr>
      <w:keepNext/>
      <w:numPr>
        <w:numId w:val="1"/>
      </w:numPr>
      <w:spacing w:before="360"/>
      <w:jc w:val="left"/>
      <w:outlineLvl w:val="0"/>
    </w:pPr>
    <w:rPr>
      <w:b/>
      <w:color w:val="2F5496" w:themeColor="accent1" w:themeShade="BF"/>
      <w:sz w:val="24"/>
      <w:szCs w:val="36"/>
    </w:rPr>
  </w:style>
  <w:style w:type="paragraph" w:styleId="Titre2">
    <w:name w:val="heading 2"/>
    <w:basedOn w:val="Standard"/>
    <w:next w:val="Standard"/>
    <w:link w:val="Titre2Car"/>
    <w:uiPriority w:val="9"/>
    <w:unhideWhenUsed/>
    <w:qFormat/>
    <w:rsid w:val="0065442E"/>
    <w:pPr>
      <w:keepNext/>
      <w:numPr>
        <w:ilvl w:val="1"/>
        <w:numId w:val="1"/>
      </w:numPr>
      <w:spacing w:before="240" w:after="240"/>
      <w:outlineLvl w:val="1"/>
    </w:pPr>
    <w:rPr>
      <w:b/>
      <w:bCs/>
      <w:iCs/>
      <w:color w:val="2F5496" w:themeColor="accent1" w:themeShade="BF"/>
      <w:sz w:val="22"/>
      <w:szCs w:val="28"/>
      <w:u w:val="single"/>
    </w:rPr>
  </w:style>
  <w:style w:type="paragraph" w:styleId="Titre3">
    <w:name w:val="heading 3"/>
    <w:basedOn w:val="Standard"/>
    <w:next w:val="Standard"/>
    <w:link w:val="Titre3Car"/>
    <w:uiPriority w:val="9"/>
    <w:unhideWhenUsed/>
    <w:qFormat/>
    <w:rsid w:val="0065442E"/>
    <w:pPr>
      <w:keepNext/>
      <w:numPr>
        <w:ilvl w:val="2"/>
        <w:numId w:val="1"/>
      </w:numPr>
      <w:spacing w:before="240"/>
      <w:outlineLvl w:val="2"/>
    </w:pPr>
    <w:rPr>
      <w:bCs/>
      <w:color w:val="2F5496" w:themeColor="accent1" w:themeShade="BF"/>
      <w:sz w:val="22"/>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711F3"/>
    <w:rPr>
      <w:rFonts w:ascii="Arial" w:hAnsi="Arial"/>
      <w:b/>
      <w:color w:val="2F5496" w:themeColor="accent1" w:themeShade="BF"/>
      <w:szCs w:val="36"/>
    </w:rPr>
  </w:style>
  <w:style w:type="character" w:customStyle="1" w:styleId="Titre2Car">
    <w:name w:val="Titre 2 Car"/>
    <w:basedOn w:val="Policepardfaut"/>
    <w:link w:val="Titre2"/>
    <w:uiPriority w:val="9"/>
    <w:rsid w:val="0065442E"/>
    <w:rPr>
      <w:rFonts w:ascii="Arial" w:hAnsi="Arial"/>
      <w:b/>
      <w:bCs/>
      <w:iCs/>
      <w:color w:val="2F5496" w:themeColor="accent1" w:themeShade="BF"/>
      <w:sz w:val="22"/>
      <w:szCs w:val="28"/>
      <w:u w:val="single"/>
    </w:rPr>
  </w:style>
  <w:style w:type="character" w:customStyle="1" w:styleId="Titre3Car">
    <w:name w:val="Titre 3 Car"/>
    <w:basedOn w:val="Policepardfaut"/>
    <w:link w:val="Titre3"/>
    <w:uiPriority w:val="9"/>
    <w:rsid w:val="0065442E"/>
    <w:rPr>
      <w:rFonts w:ascii="Arial" w:hAnsi="Arial"/>
      <w:bCs/>
      <w:color w:val="2F5496" w:themeColor="accent1" w:themeShade="BF"/>
      <w:sz w:val="22"/>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style>
  <w:style w:type="character" w:customStyle="1" w:styleId="FooterChar">
    <w:name w:val="Footer Char"/>
    <w:basedOn w:val="Policepardfaut"/>
    <w:uiPriority w:val="99"/>
    <w:rsid w:val="0065442E"/>
    <w:rPr>
      <w:rFonts w:ascii="Arial" w:hAnsi="Arial"/>
      <w:sz w:val="18"/>
    </w:rPr>
  </w:style>
  <w:style w:type="character" w:customStyle="1" w:styleId="PieddepageCar">
    <w:name w:val="Pied de page Car"/>
    <w:link w:val="Pieddepage"/>
    <w:uiPriority w:val="99"/>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rsid w:val="004D6E74"/>
    <w:pPr>
      <w:tabs>
        <w:tab w:val="right" w:leader="dot" w:pos="9639"/>
      </w:tabs>
      <w:ind w:left="709"/>
    </w:pPr>
    <w:rPr>
      <w:rFonts w:ascii="Arial" w:hAnsi="Arial"/>
      <w:sz w:val="18"/>
    </w:rPr>
  </w:style>
  <w:style w:type="paragraph" w:styleId="TM5">
    <w:name w:val="toc 5"/>
    <w:rsid w:val="001D46DA"/>
    <w:pPr>
      <w:tabs>
        <w:tab w:val="right" w:leader="dot" w:pos="9015"/>
      </w:tabs>
      <w:ind w:left="851"/>
    </w:pPr>
    <w:rPr>
      <w:rFonts w:ascii="Arial" w:hAnsi="Arial"/>
      <w:sz w:val="18"/>
    </w:rPr>
  </w:style>
  <w:style w:type="paragraph" w:styleId="TM6">
    <w:name w:val="toc 6"/>
    <w:rsid w:val="0065442E"/>
    <w:pPr>
      <w:tabs>
        <w:tab w:val="right" w:leader="dot" w:pos="9015"/>
      </w:tabs>
      <w:ind w:left="880"/>
    </w:pPr>
    <w:rPr>
      <w:rFonts w:ascii="Arial" w:hAnsi="Arial"/>
      <w:sz w:val="14"/>
    </w:rPr>
  </w:style>
  <w:style w:type="paragraph" w:styleId="TM7">
    <w:name w:val="toc 7"/>
    <w:pPr>
      <w:tabs>
        <w:tab w:val="right" w:leader="dot" w:pos="9015"/>
      </w:tabs>
      <w:ind w:left="900"/>
    </w:pPr>
    <w:rPr>
      <w:sz w:val="14"/>
    </w:rPr>
  </w:style>
  <w:style w:type="paragraph" w:styleId="TM8">
    <w:name w:val="toc 8"/>
    <w:pPr>
      <w:tabs>
        <w:tab w:val="right" w:leader="dot" w:pos="9015"/>
      </w:tabs>
      <w:ind w:left="910"/>
    </w:pPr>
    <w:rPr>
      <w:sz w:val="14"/>
    </w:rPr>
  </w:style>
  <w:style w:type="paragraph" w:styleId="TM9">
    <w:name w:val="toc 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qFormat/>
    <w:rsid w:val="001D46DA"/>
    <w:pPr>
      <w:tabs>
        <w:tab w:val="right" w:leader="dot" w:pos="9637"/>
      </w:tabs>
      <w:spacing w:before="120" w:after="120"/>
    </w:pPr>
    <w:rPr>
      <w:rFonts w:ascii="Arial Gras" w:hAnsi="Arial Gras"/>
      <w:b/>
      <w:smallCaps/>
      <w:sz w:val="20"/>
    </w:rPr>
  </w:style>
  <w:style w:type="paragraph" w:styleId="Liste">
    <w:name w:val="List"/>
    <w:basedOn w:val="Standard"/>
    <w:pPr>
      <w:numPr>
        <w:numId w:val="15"/>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pPr>
      <w:tabs>
        <w:tab w:val="center" w:pos="4818"/>
        <w:tab w:val="right" w:pos="9637"/>
      </w:tabs>
    </w:pPr>
  </w:style>
  <w:style w:type="paragraph" w:styleId="TM2">
    <w:name w:val="toc 2"/>
    <w:uiPriority w:val="39"/>
    <w:qFormat/>
    <w:rsid w:val="00DD7A6A"/>
    <w:pPr>
      <w:tabs>
        <w:tab w:val="left" w:leader="dot" w:pos="9639"/>
      </w:tabs>
      <w:spacing w:before="40" w:after="40"/>
    </w:pPr>
    <w:rPr>
      <w:rFonts w:ascii="Arial" w:hAnsi="Arial"/>
      <w:sz w:val="18"/>
    </w:rPr>
  </w:style>
  <w:style w:type="paragraph" w:customStyle="1" w:styleId="ContentsHeading">
    <w:name w:val="Contents Heading"/>
    <w:basedOn w:val="Heading"/>
    <w:rsid w:val="002245F1"/>
    <w:pPr>
      <w:pageBreakBefore/>
      <w:pBdr>
        <w:top w:val="single" w:sz="12" w:space="1" w:color="666666"/>
        <w:left w:val="single" w:sz="12" w:space="1" w:color="666666"/>
        <w:bottom w:val="single" w:sz="12" w:space="1" w:color="666666"/>
        <w:right w:val="single" w:sz="12" w:space="1" w:color="666666"/>
        <w:between w:val="none" w:sz="0" w:space="0" w:color="auto"/>
      </w:pBdr>
      <w:spacing w:before="0" w:after="283"/>
    </w:pPr>
    <w:rPr>
      <w:bCs/>
      <w:sz w:val="28"/>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18"/>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En-ttedetabledesmatires">
    <w:name w:val="TOC Heading"/>
    <w:basedOn w:val="Titre1"/>
    <w:next w:val="Normal"/>
    <w:uiPriority w:val="39"/>
    <w:unhideWhenUsed/>
    <w:qFormat/>
    <w:pPr>
      <w:keepLines/>
      <w:numPr>
        <w:numId w:val="0"/>
      </w:numPr>
      <w:spacing w:before="240" w:line="259" w:lineRule="auto"/>
      <w:outlineLvl w:val="9"/>
    </w:pPr>
    <w:rPr>
      <w:rFonts w:ascii="Calibri Light" w:eastAsia="Calibri Light" w:hAnsi="Calibri Light" w:cs="Calibri Light"/>
      <w:b w:val="0"/>
      <w:sz w:val="32"/>
      <w:szCs w:val="32"/>
      <w:lang w:eastAsia="fr-FR" w:bidi="ar-SA"/>
    </w:rPr>
  </w:style>
  <w:style w:type="paragraph" w:styleId="TM3">
    <w:name w:val="toc 3"/>
    <w:qFormat/>
    <w:rsid w:val="00DD7A6A"/>
    <w:pPr>
      <w:tabs>
        <w:tab w:val="right" w:leader="dot" w:pos="9639"/>
      </w:tabs>
      <w:spacing w:before="20" w:after="20"/>
      <w:ind w:left="567"/>
    </w:pPr>
    <w:rPr>
      <w:rFonts w:ascii="Arial" w:hAnsi="Arial"/>
      <w:sz w:val="18"/>
    </w:rPr>
  </w:style>
  <w:style w:type="character" w:customStyle="1" w:styleId="StandardCar">
    <w:name w:val="Standard Car"/>
    <w:basedOn w:val="Policepardfaut"/>
    <w:link w:val="Standard"/>
    <w:rPr>
      <w:rFonts w:ascii="Arial" w:hAnsi="Arial"/>
      <w:sz w:val="20"/>
    </w:rPr>
  </w:style>
  <w:style w:type="paragraph" w:customStyle="1" w:styleId="Titre10">
    <w:name w:val="Titre1"/>
    <w:rsid w:val="0065442E"/>
    <w:pPr>
      <w:widowControl/>
      <w:shd w:val="clear" w:color="auto" w:fill="FFFFFF"/>
      <w:jc w:val="center"/>
    </w:pPr>
    <w:rPr>
      <w:rFonts w:ascii="Arial" w:eastAsia="simsun, 宋体" w:hAnsi="Arial" w:cs="Times New Roman"/>
      <w:b/>
      <w:sz w:val="32"/>
      <w:lang w:eastAsia="zh-CN" w:bidi="ar-SA"/>
    </w:rPr>
  </w:style>
  <w:style w:type="paragraph" w:customStyle="1" w:styleId="RedTitre1">
    <w:name w:val="RedTitre1"/>
    <w:basedOn w:val="Normal"/>
    <w:rsid w:val="0087507C"/>
    <w:pPr>
      <w:pBdr>
        <w:top w:val="none" w:sz="0" w:space="0" w:color="auto"/>
        <w:left w:val="none" w:sz="0" w:space="0" w:color="auto"/>
        <w:bottom w:val="none" w:sz="0" w:space="0" w:color="auto"/>
        <w:right w:val="none" w:sz="0" w:space="0" w:color="auto"/>
        <w:between w:val="none" w:sz="0" w:space="0" w:color="auto"/>
      </w:pBdr>
      <w:suppressAutoHyphens/>
      <w:spacing w:before="0"/>
      <w:jc w:val="center"/>
    </w:pPr>
    <w:rPr>
      <w:rFonts w:eastAsia="Times New Roman" w:cs="Times New Roman"/>
      <w:b/>
      <w:sz w:val="22"/>
      <w:szCs w:val="20"/>
      <w:lang w:eastAsia="ar-SA" w:bidi="ar-SA"/>
    </w:rPr>
  </w:style>
  <w:style w:type="numbering" w:customStyle="1" w:styleId="811">
    <w:name w:val="811"/>
    <w:pPr>
      <w:numPr>
        <w:numId w:val="6"/>
      </w:numPr>
    </w:pPr>
  </w:style>
  <w:style w:type="paragraph" w:styleId="Listepuces2">
    <w:name w:val="List Bullet 2"/>
    <w:basedOn w:val="Normal"/>
    <w:uiPriority w:val="99"/>
    <w:unhideWhenUsed/>
    <w:qFormat/>
    <w:rsid w:val="00043822"/>
    <w:pPr>
      <w:numPr>
        <w:numId w:val="19"/>
      </w:numPr>
      <w:pBdr>
        <w:top w:val="none" w:sz="0" w:space="0" w:color="auto"/>
        <w:left w:val="none" w:sz="0" w:space="0" w:color="auto"/>
        <w:bottom w:val="none" w:sz="0" w:space="0" w:color="auto"/>
        <w:right w:val="none" w:sz="0" w:space="0" w:color="auto"/>
        <w:between w:val="none" w:sz="0" w:space="0" w:color="auto"/>
      </w:pBdr>
      <w:spacing w:before="100"/>
      <w:ind w:left="284" w:hanging="284"/>
      <w:contextualSpacing/>
    </w:pPr>
    <w:rPr>
      <w:rFonts w:ascii="Century Gothic" w:eastAsiaTheme="minorHAnsi" w:hAnsi="Century Gothic" w:cs="Calibri"/>
      <w:color w:val="000000" w:themeColor="text1"/>
      <w:sz w:val="22"/>
      <w:szCs w:val="22"/>
      <w:lang w:eastAsia="en-US" w:bidi="ar-SA"/>
    </w:rPr>
  </w:style>
  <w:style w:type="paragraph" w:styleId="Corpsdetexte">
    <w:name w:val="Body Text"/>
    <w:link w:val="CorpsdetexteCar"/>
    <w:uiPriority w:val="1"/>
    <w:qFormat/>
    <w:rsid w:val="00043822"/>
    <w:pPr>
      <w:pBdr>
        <w:top w:val="none" w:sz="0" w:space="0" w:color="auto"/>
        <w:left w:val="none" w:sz="0" w:space="0" w:color="auto"/>
        <w:bottom w:val="none" w:sz="0" w:space="0" w:color="auto"/>
        <w:right w:val="none" w:sz="0" w:space="0" w:color="auto"/>
        <w:between w:val="none" w:sz="0" w:space="0" w:color="auto"/>
      </w:pBdr>
      <w:autoSpaceDE w:val="0"/>
      <w:autoSpaceDN w:val="0"/>
      <w:spacing w:before="85" w:line="269" w:lineRule="auto"/>
      <w:ind w:left="363" w:right="108"/>
      <w:jc w:val="both"/>
    </w:pPr>
    <w:rPr>
      <w:rFonts w:ascii="Century Gothic" w:eastAsia="Verdana" w:hAnsi="Century Gothic" w:cs="Verdana"/>
      <w:color w:val="231F20"/>
      <w:sz w:val="22"/>
      <w:szCs w:val="22"/>
      <w:lang w:eastAsia="fr-FR" w:bidi="fr-FR"/>
    </w:rPr>
  </w:style>
  <w:style w:type="character" w:customStyle="1" w:styleId="CorpsdetexteCar">
    <w:name w:val="Corps de texte Car"/>
    <w:basedOn w:val="Policepardfaut"/>
    <w:link w:val="Corpsdetexte"/>
    <w:uiPriority w:val="1"/>
    <w:rsid w:val="00043822"/>
    <w:rPr>
      <w:rFonts w:ascii="Century Gothic" w:eastAsia="Verdana" w:hAnsi="Century Gothic" w:cs="Verdana"/>
      <w:color w:val="231F20"/>
      <w:sz w:val="22"/>
      <w:szCs w:val="22"/>
      <w:lang w:eastAsia="fr-FR" w:bidi="fr-FR"/>
    </w:rPr>
  </w:style>
  <w:style w:type="paragraph" w:customStyle="1" w:styleId="Default">
    <w:name w:val="Default"/>
    <w:rsid w:val="00F83F89"/>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HAnsi" w:hAnsi="Arial" w:cs="Arial"/>
      <w:color w:val="000000"/>
      <w:lang w:eastAsia="en-US" w:bidi="ar-SA"/>
    </w:rPr>
  </w:style>
  <w:style w:type="paragraph" w:styleId="Rvision">
    <w:name w:val="Revision"/>
    <w:hidden/>
    <w:uiPriority w:val="99"/>
    <w:semiHidden/>
    <w:rsid w:val="00D74F8E"/>
    <w:pPr>
      <w:widowControl/>
      <w:pBdr>
        <w:top w:val="none" w:sz="0" w:space="0" w:color="auto"/>
        <w:left w:val="none" w:sz="0" w:space="0" w:color="auto"/>
        <w:bottom w:val="none" w:sz="0" w:space="0" w:color="auto"/>
        <w:right w:val="none" w:sz="0" w:space="0" w:color="auto"/>
        <w:between w:val="none" w:sz="0" w:space="0" w:color="auto"/>
      </w:pBdr>
    </w:pPr>
    <w:rPr>
      <w:rFonts w:ascii="Arial" w:hAnsi="Arial"/>
      <w:sz w:val="20"/>
    </w:rPr>
  </w:style>
  <w:style w:type="character" w:styleId="Marquedecommentaire">
    <w:name w:val="annotation reference"/>
    <w:basedOn w:val="Policepardfaut"/>
    <w:uiPriority w:val="99"/>
    <w:unhideWhenUsed/>
    <w:rsid w:val="00D74F8E"/>
    <w:rPr>
      <w:sz w:val="16"/>
      <w:szCs w:val="16"/>
    </w:rPr>
  </w:style>
  <w:style w:type="paragraph" w:styleId="Commentaire">
    <w:name w:val="annotation text"/>
    <w:basedOn w:val="Normal"/>
    <w:link w:val="CommentaireCar"/>
    <w:uiPriority w:val="99"/>
    <w:unhideWhenUsed/>
    <w:rsid w:val="00D74F8E"/>
    <w:pPr>
      <w:pBdr>
        <w:top w:val="none" w:sz="0" w:space="0" w:color="auto"/>
        <w:left w:val="none" w:sz="0" w:space="0" w:color="auto"/>
        <w:bottom w:val="none" w:sz="0" w:space="0" w:color="auto"/>
        <w:right w:val="none" w:sz="0" w:space="0" w:color="auto"/>
        <w:between w:val="none" w:sz="0" w:space="0" w:color="auto"/>
      </w:pBdr>
      <w:spacing w:before="100"/>
      <w:contextualSpacing/>
    </w:pPr>
    <w:rPr>
      <w:rFonts w:ascii="Century Gothic" w:eastAsiaTheme="minorHAnsi" w:hAnsi="Century Gothic" w:cs="Calibri"/>
      <w:color w:val="000000" w:themeColor="text1"/>
      <w:szCs w:val="20"/>
      <w:lang w:eastAsia="en-US" w:bidi="ar-SA"/>
    </w:rPr>
  </w:style>
  <w:style w:type="character" w:customStyle="1" w:styleId="CommentaireCar">
    <w:name w:val="Commentaire Car"/>
    <w:basedOn w:val="Policepardfaut"/>
    <w:link w:val="Commentaire"/>
    <w:uiPriority w:val="99"/>
    <w:rsid w:val="00D74F8E"/>
    <w:rPr>
      <w:rFonts w:ascii="Century Gothic" w:eastAsiaTheme="minorHAnsi" w:hAnsi="Century Gothic" w:cs="Calibri"/>
      <w:color w:val="000000" w:themeColor="text1"/>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019256">
      <w:bodyDiv w:val="1"/>
      <w:marLeft w:val="0"/>
      <w:marRight w:val="0"/>
      <w:marTop w:val="0"/>
      <w:marBottom w:val="0"/>
      <w:divBdr>
        <w:top w:val="none" w:sz="0" w:space="0" w:color="auto"/>
        <w:left w:val="none" w:sz="0" w:space="0" w:color="auto"/>
        <w:bottom w:val="none" w:sz="0" w:space="0" w:color="auto"/>
        <w:right w:val="none" w:sz="0" w:space="0" w:color="auto"/>
      </w:divBdr>
    </w:div>
    <w:div w:id="1195121030">
      <w:bodyDiv w:val="1"/>
      <w:marLeft w:val="0"/>
      <w:marRight w:val="0"/>
      <w:marTop w:val="0"/>
      <w:marBottom w:val="0"/>
      <w:divBdr>
        <w:top w:val="none" w:sz="0" w:space="0" w:color="auto"/>
        <w:left w:val="none" w:sz="0" w:space="0" w:color="auto"/>
        <w:bottom w:val="none" w:sz="0" w:space="0" w:color="auto"/>
        <w:right w:val="none" w:sz="0" w:space="0" w:color="auto"/>
      </w:divBdr>
    </w:div>
    <w:div w:id="136282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488-BB69-42E7-BE66-36D6B8F2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1999</Words>
  <Characters>10999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dc:creator>
  <cp:lastModifiedBy>Jerome Moutoucomarapoule</cp:lastModifiedBy>
  <cp:revision>7</cp:revision>
  <cp:lastPrinted>2025-08-22T07:52:00Z</cp:lastPrinted>
  <dcterms:created xsi:type="dcterms:W3CDTF">2025-07-15T12:24:00Z</dcterms:created>
  <dcterms:modified xsi:type="dcterms:W3CDTF">2025-08-22T07:52:00Z</dcterms:modified>
</cp:coreProperties>
</file>